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9E9D5" w14:textId="04102A50" w:rsidR="001421C1" w:rsidRPr="002B62A6" w:rsidRDefault="001421C1" w:rsidP="001421C1">
      <w:pPr>
        <w:spacing w:after="60" w:line="276" w:lineRule="auto"/>
        <w:jc w:val="center"/>
        <w:outlineLvl w:val="0"/>
        <w:rPr>
          <w:rFonts w:ascii="Segoe UI" w:hAnsi="Segoe UI" w:cs="Segoe UI"/>
          <w:color w:val="auto"/>
          <w:sz w:val="22"/>
          <w:szCs w:val="22"/>
        </w:rPr>
      </w:pPr>
      <w:bookmarkStart w:id="0" w:name="_Hlk536537633"/>
      <w:r w:rsidRPr="002B62A6">
        <w:rPr>
          <w:rFonts w:ascii="Segoe UI" w:hAnsi="Segoe UI" w:cs="Segoe UI"/>
          <w:color w:val="auto"/>
          <w:sz w:val="22"/>
          <w:szCs w:val="22"/>
        </w:rPr>
        <w:t>Příloha č. 1 zadávací dokumentace na veřejnou zakázku: „</w:t>
      </w:r>
      <w:r w:rsidR="0048448B" w:rsidRPr="002B62A6">
        <w:rPr>
          <w:rFonts w:ascii="Segoe UI" w:hAnsi="Segoe UI" w:cs="Segoe UI"/>
          <w:color w:val="auto"/>
          <w:sz w:val="22"/>
          <w:szCs w:val="22"/>
        </w:rPr>
        <w:t xml:space="preserve">VÝBĚR SPRÁVCE STAVBY – </w:t>
      </w:r>
      <w:r w:rsidR="000F0182" w:rsidRPr="002B62A6">
        <w:rPr>
          <w:rFonts w:ascii="Segoe UI" w:hAnsi="Segoe UI" w:cs="Segoe UI"/>
          <w:color w:val="auto"/>
          <w:sz w:val="22"/>
          <w:szCs w:val="22"/>
        </w:rPr>
        <w:t>MODERNIZACE</w:t>
      </w:r>
      <w:r w:rsidR="0048448B" w:rsidRPr="002B62A6">
        <w:rPr>
          <w:rFonts w:ascii="Segoe UI" w:hAnsi="Segoe UI" w:cs="Segoe UI"/>
          <w:color w:val="auto"/>
          <w:sz w:val="22"/>
          <w:szCs w:val="22"/>
        </w:rPr>
        <w:t xml:space="preserve"> VOZOVNY SLATINA</w:t>
      </w:r>
      <w:r w:rsidRPr="002B62A6">
        <w:rPr>
          <w:rFonts w:ascii="Segoe UI" w:hAnsi="Segoe UI" w:cs="Segoe UI"/>
          <w:color w:val="auto"/>
          <w:sz w:val="22"/>
          <w:szCs w:val="22"/>
        </w:rPr>
        <w:t>“</w:t>
      </w:r>
    </w:p>
    <w:bookmarkEnd w:id="0"/>
    <w:p w14:paraId="402C5610" w14:textId="77777777" w:rsidR="001421C1" w:rsidRPr="002B62A6" w:rsidRDefault="001421C1" w:rsidP="001421C1">
      <w:pPr>
        <w:spacing w:after="60" w:line="276" w:lineRule="auto"/>
        <w:jc w:val="center"/>
        <w:outlineLvl w:val="0"/>
        <w:rPr>
          <w:rFonts w:ascii="Segoe UI" w:hAnsi="Segoe UI" w:cs="Segoe UI"/>
          <w:b/>
          <w:caps/>
          <w:color w:val="auto"/>
          <w:sz w:val="22"/>
          <w:szCs w:val="22"/>
        </w:rPr>
      </w:pPr>
      <w:r w:rsidRPr="002B62A6">
        <w:rPr>
          <w:rFonts w:ascii="Segoe UI" w:hAnsi="Segoe UI" w:cs="Segoe UI"/>
          <w:color w:val="auto"/>
          <w:sz w:val="22"/>
          <w:szCs w:val="22"/>
        </w:rPr>
        <w:t>Smlouva o poskytování služeb</w:t>
      </w:r>
    </w:p>
    <w:p w14:paraId="7FEE7ACD" w14:textId="77777777" w:rsidR="001421C1" w:rsidRPr="002B62A6" w:rsidRDefault="001421C1" w:rsidP="001421C1">
      <w:pPr>
        <w:spacing w:after="60" w:line="276" w:lineRule="auto"/>
        <w:rPr>
          <w:rFonts w:ascii="Segoe UI" w:hAnsi="Segoe UI" w:cs="Segoe UI"/>
          <w:color w:val="000000" w:themeColor="text1"/>
          <w:sz w:val="22"/>
          <w:szCs w:val="22"/>
        </w:rPr>
      </w:pPr>
    </w:p>
    <w:p w14:paraId="7AEA0640" w14:textId="314BD6C3" w:rsidR="001421C1" w:rsidRPr="002B62A6" w:rsidRDefault="001421C1" w:rsidP="001421C1">
      <w:pPr>
        <w:pStyle w:val="Bezmezer"/>
        <w:jc w:val="both"/>
        <w:rPr>
          <w:rFonts w:cs="Segoe UI"/>
        </w:rPr>
      </w:pPr>
      <w:r w:rsidRPr="002B62A6">
        <w:rPr>
          <w:rFonts w:cs="Segoe UI"/>
        </w:rPr>
        <w:t xml:space="preserve">Tato Smlouva o poskytování Služeb ze dne … </w:t>
      </w:r>
      <w:r w:rsidR="00365BA3" w:rsidRPr="002B62A6">
        <w:rPr>
          <w:rFonts w:cs="Segoe UI"/>
          <w:i/>
          <w:color w:val="000000" w:themeColor="text1"/>
          <w:highlight w:val="yellow"/>
          <w:lang w:val="en-US"/>
        </w:rPr>
        <w:t>[dopln</w:t>
      </w:r>
      <w:r w:rsidR="00365BA3" w:rsidRPr="002B62A6">
        <w:rPr>
          <w:rFonts w:cs="Segoe UI"/>
          <w:i/>
          <w:color w:val="000000" w:themeColor="text1"/>
          <w:highlight w:val="yellow"/>
        </w:rPr>
        <w:t>í zadavatel</w:t>
      </w:r>
      <w:r w:rsidR="00365BA3" w:rsidRPr="002B62A6" w:rsidDel="002D3AD0">
        <w:rPr>
          <w:rFonts w:cs="Segoe UI"/>
          <w:i/>
          <w:color w:val="000000" w:themeColor="text1"/>
          <w:highlight w:val="yellow"/>
        </w:rPr>
        <w:t xml:space="preserve"> </w:t>
      </w:r>
      <w:r w:rsidR="00365BA3" w:rsidRPr="002B62A6">
        <w:rPr>
          <w:rFonts w:cs="Segoe UI"/>
          <w:i/>
          <w:color w:val="000000" w:themeColor="text1"/>
          <w:highlight w:val="yellow"/>
        </w:rPr>
        <w:t xml:space="preserve">před </w:t>
      </w:r>
      <w:r w:rsidRPr="002B62A6">
        <w:rPr>
          <w:rFonts w:cs="Segoe UI"/>
          <w:i/>
          <w:highlight w:val="yellow"/>
        </w:rPr>
        <w:t>podpisem Smlouvy</w:t>
      </w:r>
      <w:r w:rsidR="00365BA3" w:rsidRPr="002B62A6">
        <w:rPr>
          <w:rFonts w:cs="Segoe UI"/>
          <w:i/>
          <w:color w:val="000000" w:themeColor="text1"/>
          <w:highlight w:val="yellow"/>
          <w:lang w:val="en-US"/>
        </w:rPr>
        <w:t>]</w:t>
      </w:r>
      <w:r w:rsidRPr="002B62A6">
        <w:rPr>
          <w:rFonts w:cs="Segoe UI"/>
        </w:rPr>
        <w:t xml:space="preserve"> dále</w:t>
      </w:r>
      <w:r w:rsidR="00917C84" w:rsidRPr="002B62A6">
        <w:rPr>
          <w:rFonts w:cs="Segoe UI"/>
        </w:rPr>
        <w:t xml:space="preserve"> </w:t>
      </w:r>
      <w:r w:rsidRPr="002B62A6">
        <w:rPr>
          <w:rFonts w:cs="Segoe UI"/>
        </w:rPr>
        <w:t>jako „</w:t>
      </w:r>
      <w:r w:rsidRPr="002B62A6">
        <w:rPr>
          <w:rFonts w:cs="Segoe UI"/>
          <w:b/>
          <w:bCs/>
          <w:i/>
          <w:iCs/>
        </w:rPr>
        <w:t>Smlouva</w:t>
      </w:r>
      <w:r w:rsidRPr="002B62A6">
        <w:rPr>
          <w:rFonts w:cs="Segoe UI"/>
        </w:rPr>
        <w:t>“,</w:t>
      </w:r>
    </w:p>
    <w:p w14:paraId="7EFEC825" w14:textId="77777777" w:rsidR="001421C1" w:rsidRPr="002B62A6" w:rsidRDefault="001421C1" w:rsidP="001421C1">
      <w:pPr>
        <w:pStyle w:val="Bezmezer"/>
        <w:jc w:val="both"/>
        <w:rPr>
          <w:rFonts w:cs="Segoe UI"/>
        </w:rPr>
      </w:pPr>
    </w:p>
    <w:p w14:paraId="0F51403C" w14:textId="77777777" w:rsidR="001421C1" w:rsidRPr="002B62A6" w:rsidRDefault="001421C1" w:rsidP="001421C1">
      <w:pPr>
        <w:pStyle w:val="Bezmezer"/>
        <w:jc w:val="both"/>
        <w:rPr>
          <w:rFonts w:cs="Segoe UI"/>
        </w:rPr>
      </w:pPr>
      <w:r w:rsidRPr="002B62A6">
        <w:rPr>
          <w:rFonts w:cs="Segoe UI"/>
        </w:rPr>
        <w:t>byla uzavřena mezi</w:t>
      </w:r>
    </w:p>
    <w:p w14:paraId="3B19FCF6" w14:textId="77777777" w:rsidR="001421C1" w:rsidRPr="002B62A6" w:rsidRDefault="001421C1" w:rsidP="001421C1">
      <w:pPr>
        <w:pStyle w:val="Bezmezer"/>
        <w:jc w:val="both"/>
        <w:rPr>
          <w:rFonts w:cs="Segoe UI"/>
        </w:rPr>
      </w:pPr>
    </w:p>
    <w:p w14:paraId="6F0A47ED" w14:textId="77777777" w:rsidR="001421C1" w:rsidRPr="002B62A6" w:rsidRDefault="001421C1" w:rsidP="001421C1">
      <w:pPr>
        <w:pStyle w:val="Bezmezer"/>
        <w:jc w:val="both"/>
        <w:rPr>
          <w:rFonts w:cs="Segoe UI"/>
          <w:b/>
        </w:rPr>
      </w:pPr>
      <w:r w:rsidRPr="002B62A6">
        <w:rPr>
          <w:rFonts w:cs="Segoe UI"/>
          <w:b/>
        </w:rPr>
        <w:t>Dopravní podnik města Brna, a.s.</w:t>
      </w:r>
    </w:p>
    <w:p w14:paraId="787631C6" w14:textId="77777777" w:rsidR="001421C1" w:rsidRPr="002B62A6" w:rsidRDefault="001421C1" w:rsidP="001421C1">
      <w:pPr>
        <w:pStyle w:val="Bezmezer"/>
        <w:jc w:val="both"/>
        <w:rPr>
          <w:rFonts w:cs="Segoe UI"/>
        </w:rPr>
      </w:pPr>
      <w:r w:rsidRPr="002B62A6">
        <w:rPr>
          <w:rFonts w:cs="Segoe UI"/>
        </w:rPr>
        <w:t xml:space="preserve">se sídlem: </w:t>
      </w:r>
      <w:r w:rsidRPr="002B62A6">
        <w:rPr>
          <w:rFonts w:cs="Segoe UI"/>
        </w:rPr>
        <w:tab/>
      </w:r>
      <w:r w:rsidRPr="002B62A6">
        <w:rPr>
          <w:rFonts w:cs="Segoe UI"/>
        </w:rPr>
        <w:tab/>
        <w:t>Hlinky 64/151, Pisárky, 603 00 Brno, Doručovací číslo: 65646</w:t>
      </w:r>
    </w:p>
    <w:p w14:paraId="696081AC" w14:textId="77777777" w:rsidR="001421C1" w:rsidRPr="002B62A6" w:rsidRDefault="001421C1" w:rsidP="001421C1">
      <w:pPr>
        <w:pStyle w:val="Bezmezer"/>
        <w:jc w:val="both"/>
        <w:rPr>
          <w:rFonts w:cs="Segoe UI"/>
        </w:rPr>
      </w:pPr>
      <w:r w:rsidRPr="002B62A6">
        <w:rPr>
          <w:rFonts w:cs="Segoe UI"/>
        </w:rPr>
        <w:t>IČ:</w:t>
      </w:r>
      <w:r w:rsidRPr="002B62A6">
        <w:rPr>
          <w:rFonts w:cs="Segoe UI"/>
        </w:rPr>
        <w:tab/>
      </w:r>
      <w:r w:rsidRPr="002B62A6">
        <w:rPr>
          <w:rFonts w:cs="Segoe UI"/>
        </w:rPr>
        <w:tab/>
      </w:r>
      <w:r w:rsidRPr="002B62A6">
        <w:rPr>
          <w:rFonts w:cs="Segoe UI"/>
        </w:rPr>
        <w:tab/>
        <w:t xml:space="preserve">25508881 </w:t>
      </w:r>
    </w:p>
    <w:p w14:paraId="365B905B" w14:textId="77777777" w:rsidR="001421C1" w:rsidRPr="002B62A6" w:rsidRDefault="001421C1" w:rsidP="001421C1">
      <w:pPr>
        <w:pStyle w:val="Bezmezer"/>
        <w:jc w:val="both"/>
        <w:rPr>
          <w:rFonts w:cs="Segoe UI"/>
        </w:rPr>
      </w:pPr>
      <w:r w:rsidRPr="002B62A6">
        <w:rPr>
          <w:rFonts w:cs="Segoe UI"/>
        </w:rPr>
        <w:t xml:space="preserve">DIČ: </w:t>
      </w:r>
      <w:r w:rsidRPr="002B62A6">
        <w:rPr>
          <w:rFonts w:cs="Segoe UI"/>
        </w:rPr>
        <w:tab/>
      </w:r>
      <w:r w:rsidRPr="002B62A6">
        <w:rPr>
          <w:rFonts w:cs="Segoe UI"/>
        </w:rPr>
        <w:tab/>
      </w:r>
      <w:r w:rsidRPr="002B62A6">
        <w:rPr>
          <w:rFonts w:cs="Segoe UI"/>
        </w:rPr>
        <w:tab/>
        <w:t>CZ 25508881</w:t>
      </w:r>
    </w:p>
    <w:p w14:paraId="71BDC9F9" w14:textId="2C55E49A" w:rsidR="001421C1" w:rsidRPr="002B62A6" w:rsidRDefault="001421C1" w:rsidP="001421C1">
      <w:pPr>
        <w:pStyle w:val="Bezmezer"/>
        <w:jc w:val="both"/>
        <w:rPr>
          <w:rFonts w:cs="Segoe UI"/>
        </w:rPr>
      </w:pPr>
      <w:r w:rsidRPr="002B62A6">
        <w:rPr>
          <w:rFonts w:cs="Segoe UI"/>
        </w:rPr>
        <w:t xml:space="preserve">zapsaná v obchodním rejstříku vedeném Krajským soudem v Brně, </w:t>
      </w:r>
      <w:r w:rsidR="00F522B1" w:rsidRPr="002B62A6">
        <w:rPr>
          <w:rFonts w:cs="Segoe UI"/>
        </w:rPr>
        <w:t xml:space="preserve">sp. zn. </w:t>
      </w:r>
      <w:r w:rsidRPr="002B62A6">
        <w:rPr>
          <w:rFonts w:cs="Segoe UI"/>
        </w:rPr>
        <w:t>B 2463</w:t>
      </w:r>
    </w:p>
    <w:p w14:paraId="18FA4A46" w14:textId="77777777" w:rsidR="001421C1" w:rsidRPr="002B62A6" w:rsidRDefault="001421C1" w:rsidP="001421C1">
      <w:pPr>
        <w:pStyle w:val="Bezmezer"/>
        <w:jc w:val="both"/>
        <w:rPr>
          <w:rFonts w:cs="Segoe UI"/>
        </w:rPr>
      </w:pPr>
    </w:p>
    <w:p w14:paraId="550019CC" w14:textId="09F4BB86" w:rsidR="001421C1" w:rsidRPr="002B62A6" w:rsidRDefault="001421C1" w:rsidP="001421C1">
      <w:pPr>
        <w:pStyle w:val="Bezmezer"/>
        <w:jc w:val="both"/>
        <w:rPr>
          <w:rFonts w:cs="Segoe UI"/>
        </w:rPr>
      </w:pPr>
      <w:r w:rsidRPr="002B62A6">
        <w:rPr>
          <w:rFonts w:cs="Segoe UI"/>
        </w:rPr>
        <w:t xml:space="preserve">zastoupená: </w:t>
      </w:r>
      <w:r w:rsidRPr="002B62A6">
        <w:rPr>
          <w:rFonts w:cs="Segoe UI"/>
        </w:rPr>
        <w:tab/>
      </w:r>
      <w:r w:rsidRPr="002B62A6">
        <w:rPr>
          <w:rFonts w:cs="Segoe UI"/>
        </w:rPr>
        <w:tab/>
        <w:t>Ing. Miloš Havrán</w:t>
      </w:r>
      <w:r w:rsidR="006E4548" w:rsidRPr="002B62A6">
        <w:rPr>
          <w:rFonts w:cs="Segoe UI"/>
        </w:rPr>
        <w:t>e</w:t>
      </w:r>
      <w:r w:rsidRPr="002B62A6">
        <w:rPr>
          <w:rFonts w:cs="Segoe UI"/>
        </w:rPr>
        <w:t>k, předsed</w:t>
      </w:r>
      <w:r w:rsidR="00023EB2" w:rsidRPr="002B62A6">
        <w:rPr>
          <w:rFonts w:cs="Segoe UI"/>
        </w:rPr>
        <w:t>a</w:t>
      </w:r>
      <w:r w:rsidRPr="002B62A6">
        <w:rPr>
          <w:rFonts w:cs="Segoe UI"/>
        </w:rPr>
        <w:t xml:space="preserve"> představenstva</w:t>
      </w:r>
    </w:p>
    <w:p w14:paraId="7FEA940D" w14:textId="1DBA7544" w:rsidR="001421C1" w:rsidRPr="002B62A6" w:rsidRDefault="001421C1" w:rsidP="001421C1">
      <w:pPr>
        <w:pStyle w:val="Bezmezer"/>
        <w:jc w:val="both"/>
        <w:rPr>
          <w:rFonts w:cs="Segoe UI"/>
        </w:rPr>
      </w:pPr>
      <w:r w:rsidRPr="002B62A6">
        <w:rPr>
          <w:rFonts w:cs="Segoe UI"/>
        </w:rPr>
        <w:t xml:space="preserve">                                   </w:t>
      </w:r>
      <w:r w:rsidR="00525270" w:rsidRPr="002B62A6">
        <w:rPr>
          <w:rFonts w:cs="Segoe UI"/>
        </w:rPr>
        <w:t xml:space="preserve">Mgr. Bc. Marek Viskot, člen představenstva        </w:t>
      </w:r>
    </w:p>
    <w:p w14:paraId="41BD9BDE" w14:textId="24A44177" w:rsidR="001421C1" w:rsidRPr="002B62A6" w:rsidRDefault="001421C1" w:rsidP="006D05B9">
      <w:pPr>
        <w:pStyle w:val="Bezmezer"/>
        <w:ind w:left="2124" w:hanging="2124"/>
        <w:jc w:val="both"/>
        <w:rPr>
          <w:rFonts w:cs="Segoe UI"/>
        </w:rPr>
      </w:pPr>
      <w:r w:rsidRPr="002B62A6">
        <w:rPr>
          <w:rFonts w:cs="Segoe UI"/>
        </w:rPr>
        <w:t xml:space="preserve">bankovní spojení: </w:t>
      </w:r>
      <w:r w:rsidRPr="002B62A6">
        <w:rPr>
          <w:rFonts w:cs="Segoe UI"/>
        </w:rPr>
        <w:tab/>
      </w:r>
      <w:r w:rsidRPr="002B62A6">
        <w:rPr>
          <w:rFonts w:cs="Segoe UI"/>
          <w:highlight w:val="yellow"/>
        </w:rPr>
        <w:t xml:space="preserve">Komerční banka, a.s., č. </w:t>
      </w:r>
      <w:r w:rsidRPr="002B62A6">
        <w:rPr>
          <w:rFonts w:eastAsia="Malgun Gothic Semilight" w:cs="Segoe UI"/>
          <w:highlight w:val="yellow"/>
        </w:rPr>
        <w:t>ú</w:t>
      </w:r>
      <w:r w:rsidRPr="002B62A6">
        <w:rPr>
          <w:rFonts w:cs="Segoe UI"/>
          <w:highlight w:val="yellow"/>
        </w:rPr>
        <w:t>.: ……</w:t>
      </w:r>
      <w:r w:rsidRPr="002B62A6">
        <w:rPr>
          <w:rFonts w:cs="Segoe UI"/>
          <w:highlight w:val="yellow"/>
        </w:rPr>
        <w:tab/>
      </w:r>
      <w:r w:rsidR="001F371A" w:rsidRPr="002B62A6">
        <w:rPr>
          <w:rFonts w:cs="Segoe UI"/>
          <w:i/>
          <w:color w:val="000000" w:themeColor="text1"/>
          <w:highlight w:val="yellow"/>
          <w:lang w:val="en-US"/>
        </w:rPr>
        <w:t>[dopln</w:t>
      </w:r>
      <w:r w:rsidR="001F371A" w:rsidRPr="002B62A6">
        <w:rPr>
          <w:rFonts w:cs="Segoe UI"/>
          <w:i/>
          <w:color w:val="000000" w:themeColor="text1"/>
          <w:highlight w:val="yellow"/>
        </w:rPr>
        <w:t>í zadavatel</w:t>
      </w:r>
      <w:r w:rsidR="001F371A" w:rsidRPr="002B62A6" w:rsidDel="002D3AD0">
        <w:rPr>
          <w:rFonts w:cs="Segoe UI"/>
          <w:i/>
          <w:color w:val="000000" w:themeColor="text1"/>
          <w:highlight w:val="yellow"/>
        </w:rPr>
        <w:t xml:space="preserve"> </w:t>
      </w:r>
      <w:r w:rsidR="001F371A" w:rsidRPr="002B62A6">
        <w:rPr>
          <w:rFonts w:cs="Segoe UI"/>
          <w:i/>
          <w:color w:val="000000" w:themeColor="text1"/>
          <w:highlight w:val="yellow"/>
        </w:rPr>
        <w:t xml:space="preserve">před </w:t>
      </w:r>
      <w:r w:rsidR="001F371A" w:rsidRPr="002B62A6">
        <w:rPr>
          <w:rFonts w:cs="Segoe UI"/>
          <w:i/>
          <w:highlight w:val="yellow"/>
        </w:rPr>
        <w:t>podpisem Smlouvy</w:t>
      </w:r>
      <w:r w:rsidR="001F371A" w:rsidRPr="002B62A6">
        <w:rPr>
          <w:rFonts w:cs="Segoe UI"/>
          <w:i/>
          <w:color w:val="000000" w:themeColor="text1"/>
          <w:highlight w:val="yellow"/>
          <w:lang w:val="en-US"/>
        </w:rPr>
        <w:t>]</w:t>
      </w:r>
    </w:p>
    <w:p w14:paraId="22117881" w14:textId="77777777" w:rsidR="001421C1" w:rsidRPr="002B62A6" w:rsidRDefault="001421C1" w:rsidP="001421C1">
      <w:pPr>
        <w:pStyle w:val="Bezmezer"/>
        <w:jc w:val="both"/>
        <w:rPr>
          <w:rFonts w:cs="Segoe UI"/>
        </w:rPr>
      </w:pPr>
    </w:p>
    <w:p w14:paraId="1348B313" w14:textId="4C703C42" w:rsidR="001421C1" w:rsidRPr="002B62A6" w:rsidRDefault="001421C1" w:rsidP="001421C1">
      <w:pPr>
        <w:pStyle w:val="Bezmezer"/>
        <w:jc w:val="both"/>
        <w:rPr>
          <w:rFonts w:cs="Segoe UI"/>
        </w:rPr>
      </w:pPr>
      <w:r w:rsidRPr="002B62A6">
        <w:rPr>
          <w:rFonts w:cs="Segoe UI"/>
        </w:rPr>
        <w:t>(dále jen „</w:t>
      </w:r>
      <w:r w:rsidRPr="002B62A6">
        <w:rPr>
          <w:rFonts w:cs="Segoe UI"/>
          <w:b/>
          <w:i/>
          <w:iCs/>
        </w:rPr>
        <w:t>Objednatel</w:t>
      </w:r>
      <w:r w:rsidRPr="002B62A6">
        <w:rPr>
          <w:rFonts w:cs="Segoe UI"/>
        </w:rPr>
        <w:t>“</w:t>
      </w:r>
      <w:r w:rsidR="006759AE" w:rsidRPr="002B62A6">
        <w:rPr>
          <w:rFonts w:cs="Segoe UI"/>
        </w:rPr>
        <w:t>;</w:t>
      </w:r>
      <w:r w:rsidRPr="002B62A6">
        <w:rPr>
          <w:rFonts w:cs="Segoe UI"/>
        </w:rPr>
        <w:t>) na straně jedn</w:t>
      </w:r>
      <w:r w:rsidRPr="002B62A6">
        <w:rPr>
          <w:rFonts w:eastAsia="Malgun Gothic Semilight" w:cs="Segoe UI"/>
        </w:rPr>
        <w:t xml:space="preserve">é </w:t>
      </w:r>
    </w:p>
    <w:p w14:paraId="670A9AF2" w14:textId="77777777" w:rsidR="001421C1" w:rsidRPr="002B62A6" w:rsidRDefault="001421C1" w:rsidP="001421C1">
      <w:pPr>
        <w:pStyle w:val="Bezmezer"/>
        <w:jc w:val="both"/>
        <w:rPr>
          <w:rFonts w:cs="Segoe UI"/>
        </w:rPr>
      </w:pPr>
    </w:p>
    <w:p w14:paraId="1CE714DA" w14:textId="77777777" w:rsidR="001421C1" w:rsidRPr="002B62A6" w:rsidRDefault="001421C1" w:rsidP="001421C1">
      <w:pPr>
        <w:pStyle w:val="Bezmezer"/>
        <w:jc w:val="both"/>
        <w:rPr>
          <w:rFonts w:cs="Segoe UI"/>
        </w:rPr>
      </w:pPr>
      <w:r w:rsidRPr="002B62A6">
        <w:rPr>
          <w:rFonts w:cs="Segoe UI"/>
        </w:rPr>
        <w:t>a</w:t>
      </w:r>
    </w:p>
    <w:p w14:paraId="6817A7FD" w14:textId="77777777" w:rsidR="001421C1" w:rsidRPr="002B62A6" w:rsidRDefault="001421C1" w:rsidP="001421C1">
      <w:pPr>
        <w:pStyle w:val="Bezmezer"/>
        <w:jc w:val="both"/>
        <w:rPr>
          <w:rFonts w:cs="Segoe UI"/>
          <w:b/>
        </w:rPr>
      </w:pPr>
    </w:p>
    <w:p w14:paraId="6E9488F9" w14:textId="77777777" w:rsidR="001421C1" w:rsidRPr="002B62A6" w:rsidRDefault="001421C1" w:rsidP="001421C1">
      <w:pPr>
        <w:pStyle w:val="Bezmezer"/>
        <w:jc w:val="both"/>
        <w:rPr>
          <w:rFonts w:cs="Segoe UI"/>
          <w:i/>
        </w:rPr>
      </w:pPr>
      <w:r w:rsidRPr="002B62A6">
        <w:rPr>
          <w:rFonts w:cs="Segoe UI"/>
          <w:b/>
        </w:rPr>
        <w:t>Název</w:t>
      </w:r>
      <w:r w:rsidRPr="002B62A6">
        <w:rPr>
          <w:rFonts w:cs="Segoe UI"/>
        </w:rPr>
        <w:tab/>
      </w:r>
      <w:r w:rsidRPr="002B62A6">
        <w:rPr>
          <w:rFonts w:cs="Segoe UI"/>
        </w:rPr>
        <w:tab/>
      </w:r>
      <w:r w:rsidRPr="002B62A6">
        <w:rPr>
          <w:rFonts w:cs="Segoe UI"/>
        </w:rPr>
        <w:tab/>
      </w:r>
      <w:r w:rsidRPr="002B62A6">
        <w:rPr>
          <w:rFonts w:cs="Segoe UI"/>
          <w:lang w:val="en-US"/>
        </w:rPr>
        <w:t>[</w:t>
      </w:r>
      <w:r w:rsidRPr="002B62A6">
        <w:rPr>
          <w:rFonts w:cs="Segoe UI"/>
          <w:highlight w:val="yellow"/>
        </w:rPr>
        <w:t>doplní dodavatel</w:t>
      </w:r>
      <w:r w:rsidRPr="002B62A6">
        <w:rPr>
          <w:rFonts w:cs="Segoe UI"/>
        </w:rPr>
        <w:t>]</w:t>
      </w:r>
    </w:p>
    <w:p w14:paraId="5357A028" w14:textId="77777777" w:rsidR="001421C1" w:rsidRPr="002B62A6" w:rsidRDefault="001421C1" w:rsidP="001421C1">
      <w:pPr>
        <w:pStyle w:val="Bezmezer"/>
        <w:jc w:val="both"/>
        <w:rPr>
          <w:rFonts w:cs="Segoe UI"/>
        </w:rPr>
      </w:pPr>
      <w:r w:rsidRPr="002B62A6">
        <w:rPr>
          <w:rFonts w:cs="Segoe UI"/>
        </w:rPr>
        <w:t xml:space="preserve">se sídlem: </w:t>
      </w:r>
      <w:r w:rsidRPr="002B62A6">
        <w:rPr>
          <w:rFonts w:cs="Segoe UI"/>
        </w:rPr>
        <w:tab/>
      </w:r>
      <w:r w:rsidRPr="002B62A6">
        <w:rPr>
          <w:rFonts w:cs="Segoe UI"/>
        </w:rPr>
        <w:tab/>
        <w:t>……………………………………</w:t>
      </w:r>
    </w:p>
    <w:p w14:paraId="63A8075B" w14:textId="77777777" w:rsidR="001421C1" w:rsidRPr="002B62A6" w:rsidRDefault="001421C1" w:rsidP="001421C1">
      <w:pPr>
        <w:pStyle w:val="Bezmezer"/>
        <w:jc w:val="both"/>
        <w:rPr>
          <w:rFonts w:cs="Segoe UI"/>
        </w:rPr>
      </w:pPr>
      <w:r w:rsidRPr="002B62A6">
        <w:rPr>
          <w:rFonts w:cs="Segoe UI"/>
        </w:rPr>
        <w:t>IČ:</w:t>
      </w:r>
      <w:r w:rsidRPr="002B62A6">
        <w:rPr>
          <w:rFonts w:cs="Segoe UI"/>
        </w:rPr>
        <w:tab/>
      </w:r>
      <w:r w:rsidRPr="002B62A6">
        <w:rPr>
          <w:rFonts w:cs="Segoe UI"/>
        </w:rPr>
        <w:tab/>
      </w:r>
      <w:r w:rsidRPr="002B62A6">
        <w:rPr>
          <w:rFonts w:cs="Segoe UI"/>
        </w:rPr>
        <w:tab/>
        <w:t xml:space="preserve">……………………………………  </w:t>
      </w:r>
    </w:p>
    <w:p w14:paraId="402F0C52" w14:textId="77777777" w:rsidR="001421C1" w:rsidRPr="002B62A6" w:rsidRDefault="001421C1" w:rsidP="001421C1">
      <w:pPr>
        <w:pStyle w:val="Bezmezer"/>
        <w:jc w:val="both"/>
        <w:rPr>
          <w:rFonts w:cs="Segoe UI"/>
        </w:rPr>
      </w:pPr>
      <w:r w:rsidRPr="002B62A6">
        <w:rPr>
          <w:rFonts w:cs="Segoe UI"/>
        </w:rPr>
        <w:t>DIČ:</w:t>
      </w:r>
      <w:r w:rsidRPr="002B62A6">
        <w:rPr>
          <w:rFonts w:cs="Segoe UI"/>
        </w:rPr>
        <w:tab/>
      </w:r>
      <w:r w:rsidRPr="002B62A6">
        <w:rPr>
          <w:rFonts w:cs="Segoe UI"/>
        </w:rPr>
        <w:tab/>
      </w:r>
      <w:r w:rsidRPr="002B62A6">
        <w:rPr>
          <w:rFonts w:cs="Segoe UI"/>
        </w:rPr>
        <w:tab/>
      </w:r>
      <w:r w:rsidRPr="002B62A6">
        <w:rPr>
          <w:rFonts w:eastAsia="Malgun Gothic Semilight" w:cs="Segoe UI"/>
        </w:rPr>
        <w:t>…</w:t>
      </w:r>
      <w:r w:rsidRPr="002B62A6">
        <w:rPr>
          <w:rFonts w:cs="Segoe UI"/>
        </w:rPr>
        <w:t>.</w:t>
      </w:r>
      <w:r w:rsidRPr="002B62A6">
        <w:rPr>
          <w:rFonts w:eastAsia="Malgun Gothic Semilight" w:cs="Segoe UI"/>
        </w:rPr>
        <w:t>………………………………</w:t>
      </w:r>
      <w:r w:rsidRPr="002B62A6">
        <w:rPr>
          <w:rFonts w:cs="Segoe UI"/>
        </w:rPr>
        <w:t>..</w:t>
      </w:r>
    </w:p>
    <w:p w14:paraId="67F86C98" w14:textId="441E5F82" w:rsidR="001421C1" w:rsidRPr="002B62A6" w:rsidRDefault="001421C1" w:rsidP="001421C1">
      <w:pPr>
        <w:pStyle w:val="Bezmezer"/>
        <w:jc w:val="both"/>
        <w:rPr>
          <w:rFonts w:cs="Segoe UI"/>
        </w:rPr>
      </w:pPr>
      <w:r w:rsidRPr="002B62A6">
        <w:rPr>
          <w:rFonts w:cs="Segoe UI"/>
        </w:rPr>
        <w:t xml:space="preserve">zapsaná v obchodním rejstříku vedeném …, </w:t>
      </w:r>
      <w:r w:rsidR="001E2010" w:rsidRPr="002B62A6">
        <w:rPr>
          <w:rFonts w:cs="Segoe UI"/>
        </w:rPr>
        <w:t>sp. zn.</w:t>
      </w:r>
      <w:r w:rsidRPr="002B62A6">
        <w:rPr>
          <w:rFonts w:cs="Segoe UI"/>
        </w:rPr>
        <w:t xml:space="preserve"> … </w:t>
      </w:r>
    </w:p>
    <w:p w14:paraId="406AF602" w14:textId="77777777" w:rsidR="001421C1" w:rsidRPr="002B62A6" w:rsidRDefault="001421C1" w:rsidP="001421C1">
      <w:pPr>
        <w:pStyle w:val="Bezmezer"/>
        <w:jc w:val="both"/>
        <w:rPr>
          <w:rFonts w:cs="Segoe UI"/>
        </w:rPr>
      </w:pPr>
    </w:p>
    <w:p w14:paraId="626C8F0E" w14:textId="77777777" w:rsidR="001421C1" w:rsidRPr="002B62A6" w:rsidRDefault="001421C1" w:rsidP="001421C1">
      <w:pPr>
        <w:pStyle w:val="Bezmezer"/>
        <w:jc w:val="both"/>
        <w:rPr>
          <w:rFonts w:cs="Segoe UI"/>
        </w:rPr>
      </w:pPr>
      <w:r w:rsidRPr="002B62A6">
        <w:rPr>
          <w:rFonts w:cs="Segoe UI"/>
        </w:rPr>
        <w:t>zastoupená</w:t>
      </w:r>
      <w:r w:rsidRPr="002B62A6">
        <w:rPr>
          <w:rFonts w:cs="Segoe UI"/>
        </w:rPr>
        <w:tab/>
      </w:r>
      <w:r w:rsidRPr="002B62A6">
        <w:rPr>
          <w:rFonts w:cs="Segoe UI"/>
        </w:rPr>
        <w:tab/>
        <w:t>……………………………………</w:t>
      </w:r>
    </w:p>
    <w:p w14:paraId="79B8EE3D" w14:textId="46FFD4A4" w:rsidR="001421C1" w:rsidRPr="002B62A6" w:rsidRDefault="001421C1" w:rsidP="001421C1">
      <w:pPr>
        <w:pStyle w:val="Bezmezer"/>
        <w:ind w:left="2124" w:hanging="2124"/>
        <w:jc w:val="both"/>
        <w:rPr>
          <w:rFonts w:cs="Segoe UI"/>
        </w:rPr>
      </w:pPr>
      <w:r w:rsidRPr="002B62A6">
        <w:rPr>
          <w:rFonts w:cs="Segoe UI"/>
        </w:rPr>
        <w:t>bankovní spojení:</w:t>
      </w:r>
      <w:r w:rsidRPr="002B62A6">
        <w:rPr>
          <w:rFonts w:cs="Segoe UI"/>
        </w:rPr>
        <w:tab/>
        <w:t xml:space="preserve">…………, č. </w:t>
      </w:r>
      <w:r w:rsidRPr="002B62A6">
        <w:rPr>
          <w:rFonts w:eastAsia="Malgun Gothic Semilight" w:cs="Segoe UI"/>
        </w:rPr>
        <w:t>ú</w:t>
      </w:r>
      <w:r w:rsidRPr="002B62A6">
        <w:rPr>
          <w:rFonts w:cs="Segoe UI"/>
        </w:rPr>
        <w:t>.: ……</w:t>
      </w:r>
      <w:r w:rsidRPr="002B62A6">
        <w:rPr>
          <w:rFonts w:cs="Segoe UI"/>
        </w:rPr>
        <w:tab/>
      </w:r>
    </w:p>
    <w:p w14:paraId="4698986A" w14:textId="77777777" w:rsidR="001421C1" w:rsidRPr="002B62A6" w:rsidRDefault="001421C1" w:rsidP="001421C1">
      <w:pPr>
        <w:pStyle w:val="Bezmezer"/>
        <w:jc w:val="both"/>
        <w:rPr>
          <w:rFonts w:cs="Segoe UI"/>
        </w:rPr>
      </w:pPr>
    </w:p>
    <w:p w14:paraId="671BF6E4" w14:textId="77777777" w:rsidR="001421C1" w:rsidRPr="002B62A6" w:rsidRDefault="001421C1" w:rsidP="001421C1">
      <w:pPr>
        <w:pStyle w:val="Bezmezer"/>
        <w:jc w:val="both"/>
        <w:rPr>
          <w:rFonts w:cs="Segoe UI"/>
        </w:rPr>
      </w:pPr>
      <w:r w:rsidRPr="002B62A6">
        <w:rPr>
          <w:rFonts w:cs="Segoe UI"/>
        </w:rPr>
        <w:t>(dále jen „</w:t>
      </w:r>
      <w:r w:rsidRPr="002B62A6">
        <w:rPr>
          <w:rFonts w:cs="Segoe UI"/>
          <w:b/>
        </w:rPr>
        <w:t>Konzultant</w:t>
      </w:r>
      <w:r w:rsidRPr="002B62A6">
        <w:rPr>
          <w:rFonts w:cs="Segoe UI"/>
        </w:rPr>
        <w:t>“) na straně druh</w:t>
      </w:r>
      <w:r w:rsidRPr="002B62A6">
        <w:rPr>
          <w:rFonts w:eastAsia="Malgun Gothic Semilight" w:cs="Segoe UI"/>
        </w:rPr>
        <w:t>é</w:t>
      </w:r>
      <w:r w:rsidRPr="002B62A6">
        <w:rPr>
          <w:rFonts w:cs="Segoe UI"/>
        </w:rPr>
        <w:t>.</w:t>
      </w:r>
    </w:p>
    <w:p w14:paraId="1EEE2C0A" w14:textId="77777777" w:rsidR="001421C1" w:rsidRPr="002B62A6" w:rsidRDefault="001421C1" w:rsidP="001421C1">
      <w:pPr>
        <w:pStyle w:val="Bezmezer"/>
        <w:jc w:val="both"/>
        <w:rPr>
          <w:rFonts w:cs="Segoe UI"/>
        </w:rPr>
      </w:pPr>
    </w:p>
    <w:p w14:paraId="321C303C" w14:textId="30322BB4" w:rsidR="001421C1" w:rsidRPr="002B62A6" w:rsidRDefault="001421C1" w:rsidP="004F2025">
      <w:pPr>
        <w:pStyle w:val="Bezmezer"/>
        <w:jc w:val="both"/>
        <w:rPr>
          <w:rFonts w:cs="Segoe UI"/>
        </w:rPr>
      </w:pPr>
      <w:r w:rsidRPr="002B62A6">
        <w:rPr>
          <w:rFonts w:cs="Segoe UI"/>
        </w:rPr>
        <w:t xml:space="preserve">Protože si Objednatel přeje, aby pro </w:t>
      </w:r>
      <w:r w:rsidR="00917C84" w:rsidRPr="002B62A6">
        <w:rPr>
          <w:rFonts w:cs="Segoe UI"/>
        </w:rPr>
        <w:t>něj</w:t>
      </w:r>
      <w:r w:rsidRPr="002B62A6">
        <w:rPr>
          <w:rFonts w:cs="Segoe UI"/>
        </w:rPr>
        <w:t xml:space="preserve"> Konzultant vykonal </w:t>
      </w:r>
      <w:r w:rsidR="001C2D3D" w:rsidRPr="002B62A6">
        <w:rPr>
          <w:rFonts w:cs="Segoe UI"/>
        </w:rPr>
        <w:t>S</w:t>
      </w:r>
      <w:r w:rsidRPr="002B62A6">
        <w:rPr>
          <w:rFonts w:cs="Segoe UI"/>
        </w:rPr>
        <w:t>lu</w:t>
      </w:r>
      <w:r w:rsidRPr="002B62A6">
        <w:rPr>
          <w:rFonts w:eastAsia="Malgun Gothic Semilight" w:cs="Segoe UI"/>
        </w:rPr>
        <w:t>ž</w:t>
      </w:r>
      <w:r w:rsidRPr="002B62A6">
        <w:rPr>
          <w:rFonts w:cs="Segoe UI"/>
        </w:rPr>
        <w:t>by</w:t>
      </w:r>
      <w:r w:rsidR="00917C84" w:rsidRPr="002B62A6">
        <w:rPr>
          <w:rFonts w:cs="Segoe UI"/>
        </w:rPr>
        <w:t xml:space="preserve"> (</w:t>
      </w:r>
      <w:r w:rsidRPr="002B62A6">
        <w:rPr>
          <w:rFonts w:cs="Segoe UI"/>
        </w:rPr>
        <w:t>v</w:t>
      </w:r>
      <w:r w:rsidRPr="002B62A6">
        <w:rPr>
          <w:rFonts w:eastAsia="Malgun Gothic Semilight" w:cs="Segoe UI"/>
        </w:rPr>
        <w:t>ý</w:t>
      </w:r>
      <w:r w:rsidRPr="002B62A6">
        <w:rPr>
          <w:rFonts w:cs="Segoe UI"/>
        </w:rPr>
        <w:t>kon činnosti správce stavby dle standardů FIDIC v</w:t>
      </w:r>
      <w:r w:rsidRPr="002B62A6">
        <w:rPr>
          <w:rFonts w:eastAsia="Malgun Gothic Semilight" w:cs="Segoe UI"/>
        </w:rPr>
        <w:t> </w:t>
      </w:r>
      <w:r w:rsidRPr="002B62A6">
        <w:rPr>
          <w:rFonts w:cs="Segoe UI"/>
        </w:rPr>
        <w:t>rozsahu dle Smlouvy</w:t>
      </w:r>
      <w:r w:rsidR="00917C84" w:rsidRPr="002B62A6">
        <w:rPr>
          <w:rFonts w:cs="Segoe UI"/>
        </w:rPr>
        <w:t>)</w:t>
      </w:r>
      <w:r w:rsidRPr="002B62A6">
        <w:rPr>
          <w:rFonts w:cs="Segoe UI"/>
        </w:rPr>
        <w:t xml:space="preserve"> a za tímto účelem přijal nab</w:t>
      </w:r>
      <w:r w:rsidRPr="002B62A6">
        <w:rPr>
          <w:rFonts w:eastAsia="Malgun Gothic Semilight" w:cs="Segoe UI"/>
        </w:rPr>
        <w:t>í</w:t>
      </w:r>
      <w:r w:rsidRPr="002B62A6">
        <w:rPr>
          <w:rFonts w:cs="Segoe UI"/>
        </w:rPr>
        <w:t>dku Konzultanta na poskytnut</w:t>
      </w:r>
      <w:r w:rsidRPr="002B62A6">
        <w:rPr>
          <w:rFonts w:eastAsia="Malgun Gothic Semilight" w:cs="Segoe UI"/>
        </w:rPr>
        <w:t>í</w:t>
      </w:r>
      <w:r w:rsidRPr="002B62A6">
        <w:rPr>
          <w:rFonts w:cs="Segoe UI"/>
        </w:rPr>
        <w:t xml:space="preserve"> těchto </w:t>
      </w:r>
      <w:r w:rsidR="001C2D3D" w:rsidRPr="002B62A6">
        <w:rPr>
          <w:rFonts w:cs="Segoe UI"/>
        </w:rPr>
        <w:t>S</w:t>
      </w:r>
      <w:r w:rsidRPr="002B62A6">
        <w:rPr>
          <w:rFonts w:cs="Segoe UI"/>
        </w:rPr>
        <w:t>lu</w:t>
      </w:r>
      <w:r w:rsidRPr="002B62A6">
        <w:rPr>
          <w:rFonts w:eastAsia="Malgun Gothic Semilight" w:cs="Segoe UI"/>
        </w:rPr>
        <w:t>ž</w:t>
      </w:r>
      <w:r w:rsidRPr="002B62A6">
        <w:rPr>
          <w:rFonts w:cs="Segoe UI"/>
        </w:rPr>
        <w:t>eb</w:t>
      </w:r>
      <w:r w:rsidR="00917C84" w:rsidRPr="002B62A6">
        <w:rPr>
          <w:rFonts w:cs="Segoe UI"/>
        </w:rPr>
        <w:t>.</w:t>
      </w:r>
    </w:p>
    <w:p w14:paraId="24C16A38" w14:textId="77777777" w:rsidR="001421C1" w:rsidRPr="002B62A6" w:rsidRDefault="001421C1" w:rsidP="004F2025">
      <w:pPr>
        <w:pStyle w:val="Bezmezer"/>
        <w:spacing w:before="120" w:after="120"/>
        <w:jc w:val="both"/>
        <w:rPr>
          <w:rFonts w:cs="Segoe UI"/>
        </w:rPr>
      </w:pPr>
      <w:r w:rsidRPr="002B62A6">
        <w:rPr>
          <w:rFonts w:cs="Segoe UI"/>
          <w:caps/>
        </w:rPr>
        <w:t>Objednatel a Konzultant se dohodli takto</w:t>
      </w:r>
      <w:r w:rsidRPr="002B62A6">
        <w:rPr>
          <w:rFonts w:cs="Segoe UI"/>
        </w:rPr>
        <w:t>:</w:t>
      </w:r>
    </w:p>
    <w:p w14:paraId="5537A717" w14:textId="77777777" w:rsidR="001421C1" w:rsidRPr="002B62A6" w:rsidRDefault="001421C1" w:rsidP="004F2025">
      <w:pPr>
        <w:pStyle w:val="Bezmezer"/>
        <w:widowControl w:val="0"/>
        <w:numPr>
          <w:ilvl w:val="0"/>
          <w:numId w:val="7"/>
        </w:numPr>
        <w:spacing w:before="120" w:after="120"/>
        <w:jc w:val="both"/>
        <w:rPr>
          <w:rFonts w:cs="Segoe UI"/>
        </w:rPr>
      </w:pPr>
      <w:r w:rsidRPr="002B62A6">
        <w:rPr>
          <w:rFonts w:cs="Segoe UI"/>
        </w:rPr>
        <w:t>Smluvní obchodní podmínky zahrnují Obecné podmínky, které tvoř</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 xml:space="preserve">st FIDIC </w:t>
      </w:r>
      <w:r w:rsidRPr="002B62A6">
        <w:rPr>
          <w:rFonts w:eastAsia="Malgun Gothic Semilight" w:cs="Segoe UI"/>
        </w:rPr>
        <w:t>„</w:t>
      </w:r>
      <w:r w:rsidRPr="002B62A6">
        <w:rPr>
          <w:rFonts w:cs="Segoe UI"/>
        </w:rPr>
        <w:t>Vzorov</w:t>
      </w:r>
      <w:r w:rsidRPr="002B62A6">
        <w:rPr>
          <w:rFonts w:eastAsia="Malgun Gothic Semilight" w:cs="Segoe UI"/>
        </w:rPr>
        <w:t>é</w:t>
      </w:r>
      <w:r w:rsidRPr="002B62A6">
        <w:rPr>
          <w:rFonts w:cs="Segoe UI"/>
        </w:rPr>
        <w:t xml:space="preserve"> smlouvy o poskytnut</w:t>
      </w:r>
      <w:r w:rsidRPr="002B62A6">
        <w:rPr>
          <w:rFonts w:eastAsia="Malgun Gothic Semilight" w:cs="Segoe UI"/>
        </w:rPr>
        <w:t>í</w:t>
      </w:r>
      <w:r w:rsidRPr="002B62A6">
        <w:rPr>
          <w:rFonts w:cs="Segoe UI"/>
        </w:rPr>
        <w:t xml:space="preserve"> slu</w:t>
      </w:r>
      <w:r w:rsidRPr="002B62A6">
        <w:rPr>
          <w:rFonts w:eastAsia="Malgun Gothic Semilight" w:cs="Segoe UI"/>
        </w:rPr>
        <w:t>ž</w:t>
      </w:r>
      <w:r w:rsidRPr="002B62A6">
        <w:rPr>
          <w:rFonts w:cs="Segoe UI"/>
        </w:rPr>
        <w:t>eb mezi objednatelem a konzultantem</w:t>
      </w:r>
      <w:r w:rsidRPr="002B62A6">
        <w:rPr>
          <w:rFonts w:eastAsia="Malgun Gothic Semilight" w:cs="Segoe UI"/>
        </w:rPr>
        <w:t>“</w:t>
      </w:r>
      <w:r w:rsidRPr="002B62A6">
        <w:rPr>
          <w:rFonts w:cs="Segoe UI"/>
        </w:rPr>
        <w:t>, 4.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2006, vydan</w:t>
      </w:r>
      <w:r w:rsidRPr="002B62A6">
        <w:rPr>
          <w:rFonts w:eastAsia="Malgun Gothic Semilight" w:cs="Segoe UI"/>
        </w:rPr>
        <w:t>é</w:t>
      </w:r>
      <w:r w:rsidRPr="002B62A6">
        <w:rPr>
          <w:rFonts w:cs="Segoe UI"/>
        </w:rPr>
        <w:t xml:space="preserve"> v česk</w:t>
      </w:r>
      <w:r w:rsidRPr="002B62A6">
        <w:rPr>
          <w:rFonts w:eastAsia="Malgun Gothic Semilight" w:cs="Segoe UI"/>
        </w:rPr>
        <w:t>é</w:t>
      </w:r>
      <w:r w:rsidRPr="002B62A6">
        <w:rPr>
          <w:rFonts w:cs="Segoe UI"/>
        </w:rPr>
        <w:t>m překladu Českou asociac</w:t>
      </w:r>
      <w:r w:rsidRPr="002B62A6">
        <w:rPr>
          <w:rFonts w:eastAsia="Malgun Gothic Semilight" w:cs="Segoe UI"/>
        </w:rPr>
        <w:t>í</w:t>
      </w:r>
      <w:r w:rsidRPr="002B62A6">
        <w:rPr>
          <w:rFonts w:cs="Segoe UI"/>
        </w:rPr>
        <w:t xml:space="preserv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jako prvn</w:t>
      </w:r>
      <w:r w:rsidRPr="002B62A6">
        <w:rPr>
          <w:rFonts w:eastAsia="Malgun Gothic Semilight" w:cs="Segoe UI"/>
        </w:rPr>
        <w:t>í</w:t>
      </w:r>
      <w:r w:rsidRPr="002B62A6">
        <w:rPr>
          <w:rFonts w:cs="Segoe UI"/>
        </w:rPr>
        <w:t xml:space="preserve">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xml:space="preserve"> v roce 2015, a n</w:t>
      </w:r>
      <w:r w:rsidRPr="002B62A6">
        <w:rPr>
          <w:rFonts w:eastAsia="Malgun Gothic Semilight" w:cs="Segoe UI"/>
        </w:rPr>
        <w:t>á</w:t>
      </w:r>
      <w:r w:rsidRPr="002B62A6">
        <w:rPr>
          <w:rFonts w:cs="Segoe UI"/>
        </w:rPr>
        <w:t>sleduj</w:t>
      </w:r>
      <w:r w:rsidRPr="002B62A6">
        <w:rPr>
          <w:rFonts w:eastAsia="Malgun Gothic Semilight" w:cs="Segoe UI"/>
        </w:rPr>
        <w:t>í</w:t>
      </w:r>
      <w:r w:rsidRPr="002B62A6">
        <w:rPr>
          <w:rFonts w:cs="Segoe UI"/>
        </w:rPr>
        <w:t>c</w:t>
      </w:r>
      <w:r w:rsidRPr="002B62A6">
        <w:rPr>
          <w:rFonts w:eastAsia="Malgun Gothic Semilight" w:cs="Segoe UI"/>
        </w:rPr>
        <w:t>í</w:t>
      </w:r>
      <w:r w:rsidRPr="002B62A6">
        <w:rPr>
          <w:rFonts w:cs="Segoe UI"/>
        </w:rPr>
        <w:t xml:space="preserve"> Zvl</w:t>
      </w:r>
      <w:r w:rsidRPr="002B62A6">
        <w:rPr>
          <w:rFonts w:eastAsia="Malgun Gothic Semilight" w:cs="Segoe UI"/>
        </w:rPr>
        <w:t>áš</w:t>
      </w:r>
      <w:r w:rsidRPr="002B62A6">
        <w:rPr>
          <w:rFonts w:cs="Segoe UI"/>
        </w:rPr>
        <w:t>tn</w:t>
      </w:r>
      <w:r w:rsidRPr="002B62A6">
        <w:rPr>
          <w:rFonts w:eastAsia="Malgun Gothic Semilight" w:cs="Segoe UI"/>
        </w:rPr>
        <w:t>í</w:t>
      </w:r>
      <w:r w:rsidRPr="002B62A6">
        <w:rPr>
          <w:rFonts w:cs="Segoe UI"/>
        </w:rPr>
        <w:t xml:space="preserve"> podm</w:t>
      </w:r>
      <w:r w:rsidRPr="002B62A6">
        <w:rPr>
          <w:rFonts w:eastAsia="Malgun Gothic Semilight" w:cs="Segoe UI"/>
        </w:rPr>
        <w:t>í</w:t>
      </w:r>
      <w:r w:rsidRPr="002B62A6">
        <w:rPr>
          <w:rFonts w:cs="Segoe UI"/>
        </w:rPr>
        <w:t>nky, kter</w:t>
      </w:r>
      <w:r w:rsidRPr="002B62A6">
        <w:rPr>
          <w:rFonts w:eastAsia="Malgun Gothic Semilight" w:cs="Segoe UI"/>
        </w:rPr>
        <w:t>é</w:t>
      </w:r>
      <w:r w:rsidRPr="002B62A6">
        <w:rPr>
          <w:rFonts w:cs="Segoe UI"/>
        </w:rPr>
        <w:t xml:space="preserve"> obsahují úpravy a doplněn</w:t>
      </w:r>
      <w:r w:rsidRPr="002B62A6">
        <w:rPr>
          <w:rFonts w:eastAsia="Malgun Gothic Semilight" w:cs="Segoe UI"/>
        </w:rPr>
        <w:t>í</w:t>
      </w:r>
      <w:r w:rsidRPr="002B62A6">
        <w:rPr>
          <w:rFonts w:cs="Segoe UI"/>
        </w:rPr>
        <w:t xml:space="preserve"> </w:t>
      </w:r>
      <w:r w:rsidRPr="002B62A6">
        <w:rPr>
          <w:rFonts w:cs="Segoe UI"/>
        </w:rPr>
        <w:lastRenderedPageBreak/>
        <w:t>těchto Obecn</w:t>
      </w:r>
      <w:r w:rsidRPr="002B62A6">
        <w:rPr>
          <w:rFonts w:eastAsia="Malgun Gothic Semilight" w:cs="Segoe UI"/>
        </w:rPr>
        <w:t>ý</w:t>
      </w:r>
      <w:r w:rsidRPr="002B62A6">
        <w:rPr>
          <w:rFonts w:cs="Segoe UI"/>
        </w:rPr>
        <w:t>ch podm</w:t>
      </w:r>
      <w:r w:rsidRPr="002B62A6">
        <w:rPr>
          <w:rFonts w:eastAsia="Malgun Gothic Semilight" w:cs="Segoe UI"/>
        </w:rPr>
        <w:t>í</w:t>
      </w:r>
      <w:r w:rsidRPr="002B62A6">
        <w:rPr>
          <w:rFonts w:cs="Segoe UI"/>
        </w:rPr>
        <w:t>nek. Obecn</w:t>
      </w:r>
      <w:r w:rsidRPr="002B62A6">
        <w:rPr>
          <w:rFonts w:eastAsia="Malgun Gothic Semilight" w:cs="Segoe UI"/>
        </w:rPr>
        <w:t>é</w:t>
      </w:r>
      <w:r w:rsidRPr="002B62A6">
        <w:rPr>
          <w:rFonts w:cs="Segoe UI"/>
        </w:rPr>
        <w:t xml:space="preserve"> podm</w:t>
      </w:r>
      <w:r w:rsidRPr="002B62A6">
        <w:rPr>
          <w:rFonts w:eastAsia="Malgun Gothic Semilight" w:cs="Segoe UI"/>
        </w:rPr>
        <w:t>í</w:t>
      </w:r>
      <w:r w:rsidRPr="002B62A6">
        <w:rPr>
          <w:rFonts w:cs="Segoe UI"/>
        </w:rPr>
        <w:t>nky jsou souč</w:t>
      </w:r>
      <w:r w:rsidRPr="002B62A6">
        <w:rPr>
          <w:rFonts w:eastAsia="Malgun Gothic Semilight" w:cs="Segoe UI"/>
        </w:rPr>
        <w:t>á</w:t>
      </w:r>
      <w:r w:rsidRPr="002B62A6">
        <w:rPr>
          <w:rFonts w:cs="Segoe UI"/>
        </w:rPr>
        <w:t>st</w:t>
      </w:r>
      <w:r w:rsidRPr="002B62A6">
        <w:rPr>
          <w:rFonts w:eastAsia="Malgun Gothic Semilight" w:cs="Segoe UI"/>
        </w:rPr>
        <w:t>í</w:t>
      </w:r>
      <w:r w:rsidRPr="002B62A6">
        <w:rPr>
          <w:rFonts w:cs="Segoe UI"/>
        </w:rPr>
        <w:t xml:space="preserve"> t</w:t>
      </w:r>
      <w:r w:rsidRPr="002B62A6">
        <w:rPr>
          <w:rFonts w:eastAsia="Malgun Gothic Semilight" w:cs="Segoe UI"/>
        </w:rPr>
        <w:t>é</w:t>
      </w:r>
      <w:r w:rsidRPr="002B62A6">
        <w:rPr>
          <w:rFonts w:cs="Segoe UI"/>
        </w:rPr>
        <w:t>to smlouvy jako jej</w:t>
      </w:r>
      <w:r w:rsidRPr="002B62A6">
        <w:rPr>
          <w:rFonts w:eastAsia="Malgun Gothic Semilight" w:cs="Segoe UI"/>
        </w:rPr>
        <w:t>í</w:t>
      </w:r>
      <w:r w:rsidRPr="002B62A6">
        <w:rPr>
          <w:rFonts w:cs="Segoe UI"/>
        </w:rPr>
        <w:t xml:space="preserve"> př</w:t>
      </w:r>
      <w:r w:rsidRPr="002B62A6">
        <w:rPr>
          <w:rFonts w:eastAsia="Malgun Gothic Semilight" w:cs="Segoe UI"/>
        </w:rPr>
        <w:t>í</w:t>
      </w:r>
      <w:r w:rsidRPr="002B62A6">
        <w:rPr>
          <w:rFonts w:cs="Segoe UI"/>
        </w:rPr>
        <w:t>loha D a jejich zněn</w:t>
      </w:r>
      <w:r w:rsidRPr="002B62A6">
        <w:rPr>
          <w:rFonts w:eastAsia="Malgun Gothic Semilight" w:cs="Segoe UI"/>
        </w:rPr>
        <w:t>í</w:t>
      </w:r>
      <w:r w:rsidRPr="002B62A6">
        <w:rPr>
          <w:rFonts w:cs="Segoe UI"/>
        </w:rPr>
        <w:t xml:space="preserve"> odpov</w:t>
      </w:r>
      <w:r w:rsidRPr="002B62A6">
        <w:rPr>
          <w:rFonts w:eastAsia="Malgun Gothic Semilight" w:cs="Segoe UI"/>
        </w:rPr>
        <w:t>í</w:t>
      </w:r>
      <w:r w:rsidRPr="002B62A6">
        <w:rPr>
          <w:rFonts w:cs="Segoe UI"/>
        </w:rPr>
        <w:t>d</w:t>
      </w:r>
      <w:r w:rsidRPr="002B62A6">
        <w:rPr>
          <w:rFonts w:eastAsia="Malgun Gothic Semilight" w:cs="Segoe UI"/>
        </w:rPr>
        <w:t>á</w:t>
      </w:r>
      <w:r w:rsidRPr="002B62A6">
        <w:rPr>
          <w:rFonts w:cs="Segoe UI"/>
        </w:rPr>
        <w:t xml:space="preserve"> zněn</w:t>
      </w:r>
      <w:r w:rsidRPr="002B62A6">
        <w:rPr>
          <w:rFonts w:eastAsia="Malgun Gothic Semilight" w:cs="Segoe UI"/>
        </w:rPr>
        <w:t>í</w:t>
      </w:r>
      <w:r w:rsidRPr="002B62A6">
        <w:rPr>
          <w:rFonts w:cs="Segoe UI"/>
        </w:rPr>
        <w:t xml:space="preserve"> zveřejněn</w:t>
      </w:r>
      <w:r w:rsidRPr="002B62A6">
        <w:rPr>
          <w:rFonts w:eastAsia="Malgun Gothic Semilight" w:cs="Segoe UI"/>
        </w:rPr>
        <w:t>é</w:t>
      </w:r>
      <w:r w:rsidRPr="002B62A6">
        <w:rPr>
          <w:rFonts w:cs="Segoe UI"/>
        </w:rPr>
        <w:t>mu na adrese webových stránek Česk</w:t>
      </w:r>
      <w:r w:rsidRPr="002B62A6">
        <w:rPr>
          <w:rFonts w:eastAsia="Malgun Gothic Semilight" w:cs="Segoe UI"/>
        </w:rPr>
        <w:t>é</w:t>
      </w:r>
      <w:r w:rsidRPr="002B62A6">
        <w:rPr>
          <w:rFonts w:cs="Segoe UI"/>
        </w:rPr>
        <w:t xml:space="preserve"> asociace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Havl</w:t>
      </w:r>
      <w:r w:rsidRPr="002B62A6">
        <w:rPr>
          <w:rFonts w:eastAsia="Malgun Gothic Semilight" w:cs="Segoe UI"/>
        </w:rPr>
        <w:t>í</w:t>
      </w:r>
      <w:r w:rsidRPr="002B62A6">
        <w:rPr>
          <w:rFonts w:cs="Segoe UI"/>
        </w:rPr>
        <w:t>čkovo n</w:t>
      </w:r>
      <w:r w:rsidRPr="002B62A6">
        <w:rPr>
          <w:rFonts w:eastAsia="Malgun Gothic Semilight" w:cs="Segoe UI"/>
        </w:rPr>
        <w:t>á</w:t>
      </w:r>
      <w:r w:rsidRPr="002B62A6">
        <w:rPr>
          <w:rFonts w:cs="Segoe UI"/>
        </w:rPr>
        <w:t>bře</w:t>
      </w:r>
      <w:r w:rsidRPr="002B62A6">
        <w:rPr>
          <w:rFonts w:eastAsia="Malgun Gothic Semilight" w:cs="Segoe UI"/>
        </w:rPr>
        <w:t>ží</w:t>
      </w:r>
      <w:r w:rsidRPr="002B62A6">
        <w:rPr>
          <w:rFonts w:cs="Segoe UI"/>
        </w:rPr>
        <w:t xml:space="preserve"> 38, 702 00 Ostrava) </w:t>
      </w:r>
      <w:hyperlink r:id="rId8" w:history="1">
        <w:r w:rsidRPr="002B62A6">
          <w:rPr>
            <w:rFonts w:cs="Segoe UI"/>
          </w:rPr>
          <w:t>www.cace.cz/fidic-publikace.php</w:t>
        </w:r>
      </w:hyperlink>
      <w:r w:rsidRPr="002B62A6">
        <w:rPr>
          <w:rFonts w:cs="Segoe UI"/>
        </w:rPr>
        <w:t xml:space="preserve">, konkrétně </w:t>
      </w:r>
      <w:bookmarkStart w:id="1" w:name="_Hlk536698056"/>
      <w:r w:rsidRPr="002B62A6">
        <w:rPr>
          <w:rFonts w:cs="Segoe UI"/>
        </w:rPr>
        <w:fldChar w:fldCharType="begin"/>
      </w:r>
      <w:r w:rsidRPr="002B62A6">
        <w:rPr>
          <w:rFonts w:cs="Segoe UI"/>
        </w:rPr>
        <w:instrText xml:space="preserve"> HYPERLINK "http://cace.cz/order-form4-white.php" </w:instrText>
      </w:r>
      <w:r w:rsidRPr="002B62A6">
        <w:rPr>
          <w:rFonts w:cs="Segoe UI"/>
        </w:rPr>
      </w:r>
      <w:r w:rsidRPr="002B62A6">
        <w:rPr>
          <w:rFonts w:cs="Segoe UI"/>
        </w:rPr>
        <w:fldChar w:fldCharType="separate"/>
      </w:r>
      <w:r w:rsidRPr="002B62A6">
        <w:rPr>
          <w:rFonts w:cs="Segoe UI"/>
        </w:rPr>
        <w:t>http://cace.cz/order-form4-white.php</w:t>
      </w:r>
      <w:r w:rsidRPr="002B62A6">
        <w:rPr>
          <w:rFonts w:cs="Segoe UI"/>
        </w:rPr>
        <w:fldChar w:fldCharType="end"/>
      </w:r>
      <w:bookmarkEnd w:id="1"/>
      <w:r w:rsidRPr="002B62A6">
        <w:rPr>
          <w:rFonts w:cs="Segoe UI"/>
        </w:rPr>
        <w:t>), dále jen „Obecné podmínky“.</w:t>
      </w:r>
    </w:p>
    <w:p w14:paraId="769DA44B" w14:textId="62935512" w:rsidR="001421C1" w:rsidRPr="002B62A6" w:rsidRDefault="001421C1" w:rsidP="004F2025">
      <w:pPr>
        <w:pStyle w:val="Bezmezer"/>
        <w:widowControl w:val="0"/>
        <w:numPr>
          <w:ilvl w:val="0"/>
          <w:numId w:val="7"/>
        </w:numPr>
        <w:spacing w:before="120" w:after="120"/>
        <w:jc w:val="both"/>
        <w:rPr>
          <w:rFonts w:cs="Segoe UI"/>
        </w:rPr>
      </w:pPr>
      <w:r w:rsidRPr="002B62A6">
        <w:rPr>
          <w:rFonts w:cs="Segoe UI"/>
        </w:rPr>
        <w:t xml:space="preserve">Slova a výrazy </w:t>
      </w:r>
      <w:r w:rsidR="00E37C81" w:rsidRPr="002B62A6">
        <w:rPr>
          <w:rFonts w:cs="Segoe UI"/>
        </w:rPr>
        <w:t xml:space="preserve">použité </w:t>
      </w:r>
      <w:r w:rsidRPr="002B62A6">
        <w:rPr>
          <w:rFonts w:cs="Segoe UI"/>
        </w:rPr>
        <w:t>v této Smlouvě maj</w:t>
      </w:r>
      <w:r w:rsidRPr="002B62A6">
        <w:rPr>
          <w:rFonts w:eastAsia="Malgun Gothic Semilight" w:cs="Segoe UI"/>
        </w:rPr>
        <w:t>í</w:t>
      </w:r>
      <w:r w:rsidRPr="002B62A6">
        <w:rPr>
          <w:rFonts w:cs="Segoe UI"/>
        </w:rPr>
        <w:t xml:space="preserve"> v</w:t>
      </w:r>
      <w:r w:rsidRPr="002B62A6">
        <w:rPr>
          <w:rFonts w:eastAsia="Malgun Gothic Semilight" w:cs="Segoe UI"/>
        </w:rPr>
        <w:t>ý</w:t>
      </w:r>
      <w:r w:rsidRPr="002B62A6">
        <w:rPr>
          <w:rFonts w:cs="Segoe UI"/>
        </w:rPr>
        <w:t xml:space="preserve">znam </w:t>
      </w:r>
      <w:r w:rsidR="001C2D3D" w:rsidRPr="002B62A6">
        <w:rPr>
          <w:rFonts w:cs="Segoe UI"/>
        </w:rPr>
        <w:t>dle</w:t>
      </w:r>
      <w:r w:rsidRPr="002B62A6">
        <w:rPr>
          <w:rFonts w:cs="Segoe UI"/>
        </w:rPr>
        <w:t> Pod-článku 1.1 Obecných podmínek.</w:t>
      </w:r>
    </w:p>
    <w:p w14:paraId="6BB17C13" w14:textId="77777777" w:rsidR="001421C1" w:rsidRPr="002B62A6" w:rsidRDefault="001421C1" w:rsidP="004F2025">
      <w:pPr>
        <w:pStyle w:val="Bezmezer"/>
        <w:widowControl w:val="0"/>
        <w:numPr>
          <w:ilvl w:val="0"/>
          <w:numId w:val="7"/>
        </w:numPr>
        <w:jc w:val="both"/>
        <w:rPr>
          <w:rFonts w:cs="Segoe UI"/>
        </w:rPr>
      </w:pPr>
      <w:r w:rsidRPr="002B62A6">
        <w:rPr>
          <w:rFonts w:cs="Segoe UI"/>
        </w:rPr>
        <w:t>Platí, že za souč</w:t>
      </w:r>
      <w:r w:rsidRPr="002B62A6">
        <w:rPr>
          <w:rFonts w:eastAsia="Malgun Gothic Semilight" w:cs="Segoe UI"/>
        </w:rPr>
        <w:t>á</w:t>
      </w:r>
      <w:r w:rsidRPr="002B62A6">
        <w:rPr>
          <w:rFonts w:cs="Segoe UI"/>
        </w:rPr>
        <w:t>st Smlouvy se pokl</w:t>
      </w:r>
      <w:r w:rsidRPr="002B62A6">
        <w:rPr>
          <w:rFonts w:eastAsia="Malgun Gothic Semilight" w:cs="Segoe UI"/>
        </w:rPr>
        <w:t>á</w:t>
      </w:r>
      <w:r w:rsidRPr="002B62A6">
        <w:rPr>
          <w:rFonts w:cs="Segoe UI"/>
        </w:rPr>
        <w:t>daj</w:t>
      </w:r>
      <w:r w:rsidRPr="002B62A6">
        <w:rPr>
          <w:rFonts w:eastAsia="Malgun Gothic Semilight" w:cs="Segoe UI"/>
        </w:rPr>
        <w:t>í</w:t>
      </w:r>
      <w:r w:rsidRPr="002B62A6">
        <w:rPr>
          <w:rFonts w:cs="Segoe UI"/>
        </w:rPr>
        <w:t xml:space="preserve"> a jako jej</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st mus</w:t>
      </w:r>
      <w:r w:rsidRPr="002B62A6">
        <w:rPr>
          <w:rFonts w:eastAsia="Malgun Gothic Semilight" w:cs="Segoe UI"/>
        </w:rPr>
        <w:t>í</w:t>
      </w:r>
      <w:r w:rsidRPr="002B62A6">
        <w:rPr>
          <w:rFonts w:cs="Segoe UI"/>
        </w:rPr>
        <w:t xml:space="preserve"> b</w:t>
      </w:r>
      <w:r w:rsidRPr="002B62A6">
        <w:rPr>
          <w:rFonts w:eastAsia="Malgun Gothic Semilight" w:cs="Segoe UI"/>
        </w:rPr>
        <w:t>ý</w:t>
      </w:r>
      <w:r w:rsidRPr="002B62A6">
        <w:rPr>
          <w:rFonts w:cs="Segoe UI"/>
        </w:rPr>
        <w:t>t čteny a vykl</w:t>
      </w:r>
      <w:r w:rsidRPr="002B62A6">
        <w:rPr>
          <w:rFonts w:eastAsia="Malgun Gothic Semilight" w:cs="Segoe UI"/>
        </w:rPr>
        <w:t>á</w:t>
      </w:r>
      <w:r w:rsidRPr="002B62A6">
        <w:rPr>
          <w:rFonts w:cs="Segoe UI"/>
        </w:rPr>
        <w:t>d</w:t>
      </w:r>
      <w:r w:rsidRPr="002B62A6">
        <w:rPr>
          <w:rFonts w:eastAsia="Malgun Gothic Semilight" w:cs="Segoe UI"/>
        </w:rPr>
        <w:t>á</w:t>
      </w:r>
      <w:r w:rsidRPr="002B62A6">
        <w:rPr>
          <w:rFonts w:cs="Segoe UI"/>
        </w:rPr>
        <w:t>ny tyto dokumenty:</w:t>
      </w:r>
    </w:p>
    <w:p w14:paraId="12F1D05A"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Dopis nabídky Konzultanta</w:t>
      </w:r>
    </w:p>
    <w:p w14:paraId="61D2D274" w14:textId="23336454" w:rsidR="001421C1" w:rsidRPr="002B62A6" w:rsidRDefault="001421C1" w:rsidP="004F2025">
      <w:pPr>
        <w:pStyle w:val="Bezmezer"/>
        <w:widowControl w:val="0"/>
        <w:numPr>
          <w:ilvl w:val="0"/>
          <w:numId w:val="8"/>
        </w:numPr>
        <w:ind w:left="1276"/>
        <w:jc w:val="both"/>
        <w:rPr>
          <w:rFonts w:cs="Segoe UI"/>
        </w:rPr>
      </w:pPr>
      <w:r w:rsidRPr="002B62A6">
        <w:rPr>
          <w:rFonts w:cs="Segoe UI"/>
        </w:rPr>
        <w:t>Dopis Objednatele</w:t>
      </w:r>
      <w:r w:rsidR="001C2D3D" w:rsidRPr="002B62A6">
        <w:rPr>
          <w:rFonts w:cs="Segoe UI"/>
        </w:rPr>
        <w:t xml:space="preserve"> o přijetí nabídky</w:t>
      </w:r>
    </w:p>
    <w:p w14:paraId="6FE08A19"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 xml:space="preserve">Zvláštní podmínky </w:t>
      </w:r>
    </w:p>
    <w:p w14:paraId="141ED8BF"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Obecné podmínky</w:t>
      </w:r>
    </w:p>
    <w:p w14:paraId="7E6DCE02"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Př</w:t>
      </w:r>
      <w:r w:rsidRPr="002B62A6">
        <w:rPr>
          <w:rFonts w:eastAsia="Malgun Gothic Semilight" w:cs="Segoe UI"/>
        </w:rPr>
        <w:t>í</w:t>
      </w:r>
      <w:r w:rsidRPr="002B62A6">
        <w:rPr>
          <w:rFonts w:cs="Segoe UI"/>
        </w:rPr>
        <w:t>lohy, a to:</w:t>
      </w:r>
    </w:p>
    <w:p w14:paraId="55850C86" w14:textId="77777777" w:rsidR="001421C1" w:rsidRPr="002B62A6" w:rsidRDefault="001421C1" w:rsidP="004F2025">
      <w:pPr>
        <w:pStyle w:val="Bezmezer"/>
        <w:ind w:left="1276"/>
        <w:jc w:val="both"/>
        <w:rPr>
          <w:rFonts w:cs="Segoe UI"/>
          <w:lang w:val="en-US"/>
        </w:rPr>
      </w:pPr>
      <w:r w:rsidRPr="002B62A6">
        <w:rPr>
          <w:rFonts w:cs="Segoe UI"/>
        </w:rPr>
        <w:t>Př</w:t>
      </w:r>
      <w:r w:rsidRPr="002B62A6">
        <w:rPr>
          <w:rFonts w:eastAsia="Malgun Gothic Semilight" w:cs="Segoe UI"/>
        </w:rPr>
        <w:t>í</w:t>
      </w:r>
      <w:r w:rsidRPr="002B62A6">
        <w:rPr>
          <w:rFonts w:cs="Segoe UI"/>
        </w:rPr>
        <w:t>loha 1: Rozsah služeb včetně ceníku služeb</w:t>
      </w:r>
    </w:p>
    <w:p w14:paraId="6C3E5CCD"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2: Personál, vybavení, zařízení a služby třetích osob poskytovan</w:t>
      </w:r>
      <w:r w:rsidRPr="002B62A6">
        <w:rPr>
          <w:rFonts w:eastAsia="Malgun Gothic Semilight" w:cs="Segoe UI"/>
        </w:rPr>
        <w:t>é</w:t>
      </w:r>
      <w:r w:rsidRPr="002B62A6">
        <w:rPr>
          <w:rFonts w:cs="Segoe UI"/>
        </w:rPr>
        <w:t xml:space="preserve"> Objednatelem</w:t>
      </w:r>
    </w:p>
    <w:p w14:paraId="2F7B026F"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3: Odměna a platba</w:t>
      </w:r>
    </w:p>
    <w:p w14:paraId="1D192DC6"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4: Harmonogram služeb</w:t>
      </w:r>
    </w:p>
    <w:p w14:paraId="4824C219" w14:textId="53B80482" w:rsidR="001421C1" w:rsidRPr="002B62A6" w:rsidRDefault="001421C1" w:rsidP="004F2025">
      <w:pPr>
        <w:pStyle w:val="Bezmezer"/>
        <w:widowControl w:val="0"/>
        <w:numPr>
          <w:ilvl w:val="0"/>
          <w:numId w:val="7"/>
        </w:numPr>
        <w:spacing w:before="120" w:after="120"/>
        <w:ind w:left="426" w:hanging="284"/>
        <w:jc w:val="both"/>
        <w:rPr>
          <w:rFonts w:cs="Segoe UI"/>
        </w:rPr>
      </w:pPr>
      <w:r w:rsidRPr="002B62A6">
        <w:rPr>
          <w:rFonts w:cs="Segoe UI"/>
        </w:rPr>
        <w:t xml:space="preserve">Za platby, které Objednatel uhradí Konzultantovi podle této Smlouvy, se Konzultant zavazuje Objednateli, že vykoná </w:t>
      </w:r>
      <w:r w:rsidR="001C2D3D" w:rsidRPr="002B62A6">
        <w:rPr>
          <w:rFonts w:cs="Segoe UI"/>
        </w:rPr>
        <w:t>S</w:t>
      </w:r>
      <w:r w:rsidRPr="002B62A6">
        <w:rPr>
          <w:rFonts w:cs="Segoe UI"/>
        </w:rPr>
        <w:t>lužby v souladu s ustanoveními Smlouvy.</w:t>
      </w:r>
    </w:p>
    <w:p w14:paraId="6A9633A8" w14:textId="77777777"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Za vykonání Služeb se Objednatel tímto zavazuje zaplatit Konzultantovi částky, které budou splatné podle ustanovení Smlouvy v termínech a způsobem předepsaným ve Smlouvě.</w:t>
      </w:r>
    </w:p>
    <w:p w14:paraId="4209610C" w14:textId="1A1E3CB5"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 xml:space="preserve">Konzultant prohlašuje, že si je plně vědom způsobu </w:t>
      </w:r>
      <w:r w:rsidR="00525270" w:rsidRPr="002B62A6">
        <w:rPr>
          <w:rFonts w:cs="Segoe UI"/>
        </w:rPr>
        <w:t>ko</w:t>
      </w:r>
      <w:r w:rsidRPr="002B62A6">
        <w:rPr>
          <w:rFonts w:cs="Segoe UI"/>
        </w:rPr>
        <w:t>financování díla Objednatelem z</w:t>
      </w:r>
      <w:r w:rsidR="00525270" w:rsidRPr="002B62A6">
        <w:rPr>
          <w:rFonts w:cs="Segoe UI"/>
        </w:rPr>
        <w:t> Operačního programu Doprava</w:t>
      </w:r>
      <w:r w:rsidR="00E52863" w:rsidRPr="002B62A6">
        <w:rPr>
          <w:rFonts w:cs="Segoe UI"/>
        </w:rPr>
        <w:t xml:space="preserve"> 2021-2027</w:t>
      </w:r>
      <w:r w:rsidR="00525270" w:rsidRPr="002B62A6">
        <w:rPr>
          <w:rFonts w:cs="Segoe UI"/>
        </w:rPr>
        <w:t>, jehož řídícím orgánem je Ministerstvo dopravy (dále jen „</w:t>
      </w:r>
      <w:r w:rsidRPr="002B62A6">
        <w:rPr>
          <w:rFonts w:cs="Segoe UI"/>
          <w:b/>
          <w:bCs/>
        </w:rPr>
        <w:t>OPD</w:t>
      </w:r>
      <w:r w:rsidR="00E52863" w:rsidRPr="002B62A6">
        <w:rPr>
          <w:rFonts w:cs="Segoe UI"/>
          <w:b/>
          <w:bCs/>
        </w:rPr>
        <w:t xml:space="preserve"> 3</w:t>
      </w:r>
      <w:r w:rsidR="00525270" w:rsidRPr="002B62A6">
        <w:rPr>
          <w:rFonts w:cs="Segoe UI"/>
        </w:rPr>
        <w:t>“)</w:t>
      </w:r>
      <w:r w:rsidRPr="002B62A6">
        <w:rPr>
          <w:rFonts w:cs="Segoe UI"/>
        </w:rPr>
        <w:t>, přičemž se náležitě seznámil se všemi podmínkami stanovenými tímto operačním programem, které se zavazuje pro účely této smlouvy o dílo dodržovat.</w:t>
      </w:r>
    </w:p>
    <w:p w14:paraId="428EBB7B" w14:textId="495300F1"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Konzultant se zavazuje učinit veškeré nezbytné úkony a opatření vedoucí ke splnění všech podmínek OPD</w:t>
      </w:r>
      <w:r w:rsidR="00772DB5" w:rsidRPr="002B62A6">
        <w:rPr>
          <w:rFonts w:cs="Segoe UI"/>
        </w:rPr>
        <w:t xml:space="preserve"> 3</w:t>
      </w:r>
      <w:r w:rsidRPr="002B62A6">
        <w:rPr>
          <w:rFonts w:cs="Segoe UI"/>
        </w:rPr>
        <w:t xml:space="preserve"> v rámci plnění svých povinností ze smlouvy o dílo, a to zejména:</w:t>
      </w:r>
    </w:p>
    <w:p w14:paraId="78BB4202" w14:textId="09B2800A"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umožnit zaměstnancům nebo zmocněncům Objednatele, Ministerstvu financí, auditnímu orgánu, Evropské komisi, Evropskému účetnímu dvoru, Nejvyššímu kontrolnímu úřadu, finančnímu úřadu, Národnímu fondu, Evropskému úřadu pro potírání podvodného jednání a dalším oprávněným orgánům státní správy vstup do objektů a na pozemky dotčené projektem a dále umožnit fyzickou kontrolu realizace projektu, jakož i kontrolu veškerých dokladů souvisejících s projektem;</w:t>
      </w:r>
    </w:p>
    <w:p w14:paraId="42E04F3F" w14:textId="77777777"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 xml:space="preserve">vytvořit podmínky k provedení kontroly vztahující se k realizaci projektu, poskytnout veškeré doklady vážící se k realizaci projektu, umožnit průběžné ověřování souladu údajů o realizaci projektu uváděných ve zprávách o realizaci projektu se skutečným stavem v místě jeho realizace a poskytnout součinnost </w:t>
      </w:r>
      <w:r w:rsidRPr="002B62A6">
        <w:rPr>
          <w:rFonts w:ascii="Segoe UI" w:hAnsi="Segoe UI" w:cs="Segoe UI"/>
          <w:sz w:val="22"/>
          <w:szCs w:val="22"/>
        </w:rPr>
        <w:lastRenderedPageBreak/>
        <w:t>všem shora uvedeným osobám oprávněným k provádění kontroly projektu;</w:t>
      </w:r>
    </w:p>
    <w:p w14:paraId="324CFBEE" w14:textId="4D79CDD1"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uchovávat odpovídajícím způsobem v souladu se zákonem č. 563/1991 Sb., o</w:t>
      </w:r>
      <w:r w:rsidR="00D86E63" w:rsidRPr="002B62A6">
        <w:rPr>
          <w:rFonts w:ascii="Segoe UI" w:hAnsi="Segoe UI" w:cs="Segoe UI"/>
          <w:sz w:val="22"/>
          <w:szCs w:val="22"/>
        </w:rPr>
        <w:t> </w:t>
      </w:r>
      <w:r w:rsidRPr="002B62A6">
        <w:rPr>
          <w:rFonts w:ascii="Segoe UI" w:hAnsi="Segoe UI" w:cs="Segoe UI"/>
          <w:sz w:val="22"/>
          <w:szCs w:val="22"/>
        </w:rPr>
        <w:t>účetnictví, ve znění pozdějších předpisů, po dobu nejméně deseti let veškeré originály účetních záznamů vztahujících se k projektu;</w:t>
      </w:r>
    </w:p>
    <w:p w14:paraId="4E699D58" w14:textId="5FE1C0B6"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uchovávat odpovídajícím způsobem v souladu se zákonem č. 499/2004 Sb., o archivnictví a spisové službě a o změně některých zákonů, ve znění pozdějších předpisů, a v souladu s pravidly pro žadatele a příjemce OPD</w:t>
      </w:r>
      <w:r w:rsidR="00E55FB1" w:rsidRPr="002B62A6">
        <w:rPr>
          <w:rFonts w:ascii="Segoe UI" w:hAnsi="Segoe UI" w:cs="Segoe UI"/>
          <w:sz w:val="22"/>
          <w:szCs w:val="22"/>
        </w:rPr>
        <w:t xml:space="preserve"> 3</w:t>
      </w:r>
      <w:r w:rsidRPr="002B62A6">
        <w:rPr>
          <w:rFonts w:ascii="Segoe UI" w:hAnsi="Segoe UI" w:cs="Segoe UI"/>
          <w:sz w:val="22"/>
          <w:szCs w:val="22"/>
        </w:rPr>
        <w:t xml:space="preserve"> smlouvy včetně jejich dodatků a další originály dokumentů, vztahující se k projektu.</w:t>
      </w:r>
    </w:p>
    <w:p w14:paraId="44C62889" w14:textId="5615FE11" w:rsidR="001421C1" w:rsidRPr="002B62A6" w:rsidRDefault="001421C1" w:rsidP="004F2025">
      <w:pPr>
        <w:pStyle w:val="Bezmezer"/>
        <w:numPr>
          <w:ilvl w:val="0"/>
          <w:numId w:val="7"/>
        </w:numPr>
        <w:spacing w:before="120" w:after="120"/>
        <w:ind w:left="426" w:hanging="284"/>
        <w:jc w:val="both"/>
        <w:rPr>
          <w:rFonts w:cs="Segoe UI"/>
        </w:rPr>
      </w:pPr>
      <w:bookmarkStart w:id="2" w:name="_Hlk139548577"/>
      <w:r w:rsidRPr="002B62A6">
        <w:rPr>
          <w:rFonts w:cs="Segoe UI"/>
        </w:rPr>
        <w:t>Konzultant se rovněž zavazuje dodržovat pravidla publicity, resp. poskytnout nezbytnou součinnost Objednateli k jejich provádění, v rozsahu vyplývajícím z </w:t>
      </w:r>
      <w:r w:rsidR="002F0D31" w:rsidRPr="002B62A6">
        <w:rPr>
          <w:rFonts w:cs="Segoe UI"/>
        </w:rPr>
        <w:t xml:space="preserve"> </w:t>
      </w:r>
      <w:r w:rsidR="00023EB2" w:rsidRPr="002B62A6">
        <w:rPr>
          <w:rFonts w:cs="Segoe UI"/>
        </w:rPr>
        <w:t>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004F2025" w:rsidRPr="002B62A6">
        <w:rPr>
          <w:rFonts w:cs="Segoe UI"/>
        </w:rPr>
        <w:t>.</w:t>
      </w:r>
    </w:p>
    <w:bookmarkEnd w:id="2"/>
    <w:p w14:paraId="15E0AAD9" w14:textId="460ABEA3" w:rsidR="00D86E63" w:rsidRPr="002B62A6" w:rsidRDefault="00D86E63" w:rsidP="004F2025">
      <w:pPr>
        <w:pStyle w:val="Bezmezer"/>
        <w:numPr>
          <w:ilvl w:val="0"/>
          <w:numId w:val="7"/>
        </w:numPr>
        <w:spacing w:before="120" w:after="120"/>
        <w:ind w:left="426" w:hanging="284"/>
        <w:jc w:val="both"/>
        <w:rPr>
          <w:rFonts w:cs="Segoe UI"/>
        </w:rPr>
      </w:pPr>
      <w:r w:rsidRPr="002B62A6">
        <w:rPr>
          <w:rFonts w:cs="Segoe UI"/>
        </w:rPr>
        <w:t>Objednatel se zavazuje poskytnout Konzultantovi podklady k budoucí realizaci Stavby bez zbytečného odkladu poté, co je Objednatel bude mít k dispozici.</w:t>
      </w:r>
    </w:p>
    <w:p w14:paraId="010DFB5F" w14:textId="44C278A7"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Konzultant se rovněž zavazuje k veškeré nezbytné součinnosti pro výkon finanční kontroly ve smyslu § 2 písm. e) zákona č. 320/2001 Sb., o finanční kontrole ve veřejné správě a</w:t>
      </w:r>
      <w:r w:rsidR="00BA0475" w:rsidRPr="002B62A6">
        <w:rPr>
          <w:rFonts w:cs="Segoe UI"/>
        </w:rPr>
        <w:t> </w:t>
      </w:r>
      <w:r w:rsidRPr="002B62A6">
        <w:rPr>
          <w:rFonts w:cs="Segoe UI"/>
        </w:rPr>
        <w:t>o</w:t>
      </w:r>
      <w:r w:rsidR="00BA0475" w:rsidRPr="002B62A6">
        <w:rPr>
          <w:rFonts w:cs="Segoe UI"/>
        </w:rPr>
        <w:t> </w:t>
      </w:r>
      <w:r w:rsidRPr="002B62A6">
        <w:rPr>
          <w:rFonts w:cs="Segoe UI"/>
        </w:rPr>
        <w:t>změně některých zákonů (zákon o finanční kontrole), ve znění pozdějších předpisů, a</w:t>
      </w:r>
      <w:r w:rsidR="00D86E63" w:rsidRPr="002B62A6">
        <w:rPr>
          <w:rFonts w:cs="Segoe UI"/>
        </w:rPr>
        <w:t> </w:t>
      </w:r>
      <w:r w:rsidRPr="002B62A6">
        <w:rPr>
          <w:rFonts w:cs="Segoe UI"/>
        </w:rPr>
        <w:t>to v souvislosti s plněním předmětu této smlouvy.</w:t>
      </w:r>
    </w:p>
    <w:p w14:paraId="42EB8F75" w14:textId="77777777" w:rsidR="00E55FB1" w:rsidRPr="002B62A6" w:rsidRDefault="00E55FB1" w:rsidP="004F2025">
      <w:pPr>
        <w:pStyle w:val="Zkladntext"/>
        <w:tabs>
          <w:tab w:val="left" w:pos="284"/>
          <w:tab w:val="num" w:pos="1276"/>
          <w:tab w:val="left" w:pos="1980"/>
          <w:tab w:val="left" w:pos="3960"/>
        </w:tabs>
        <w:spacing w:after="60"/>
        <w:rPr>
          <w:rFonts w:ascii="Segoe UI" w:hAnsi="Segoe UI" w:cs="Segoe UI"/>
          <w:i/>
          <w:iCs/>
          <w:sz w:val="22"/>
          <w:szCs w:val="22"/>
        </w:rPr>
      </w:pPr>
      <w:r w:rsidRPr="002B62A6">
        <w:rPr>
          <w:rFonts w:ascii="Segoe UI" w:hAnsi="Segoe UI" w:cs="Segoe UI"/>
          <w:i/>
          <w:iCs/>
          <w:sz w:val="22"/>
          <w:szCs w:val="22"/>
        </w:rPr>
        <w:t>Sankce vůči Rusku a Bělorusku</w:t>
      </w:r>
    </w:p>
    <w:p w14:paraId="61EB5DBC" w14:textId="42D8441A" w:rsidR="00E55FB1" w:rsidRPr="002B62A6" w:rsidRDefault="004F2025" w:rsidP="004F2025">
      <w:pPr>
        <w:pStyle w:val="Bezmezer"/>
        <w:numPr>
          <w:ilvl w:val="0"/>
          <w:numId w:val="7"/>
        </w:numPr>
        <w:spacing w:before="120" w:after="120"/>
        <w:ind w:left="426" w:hanging="284"/>
        <w:jc w:val="both"/>
        <w:rPr>
          <w:rFonts w:cs="Segoe UI"/>
        </w:rPr>
      </w:pPr>
      <w:r w:rsidRPr="002B62A6">
        <w:rPr>
          <w:rFonts w:cs="Segoe UI"/>
        </w:rPr>
        <w:t xml:space="preserve">Konzultant </w:t>
      </w:r>
      <w:r w:rsidR="00E55FB1" w:rsidRPr="002B62A6">
        <w:rPr>
          <w:rFonts w:cs="Segoe UI"/>
        </w:rPr>
        <w:t xml:space="preserve">odpovídá za to, že platby poskytované Objednatelem dle této smlouvy nebudou přímo nebo nepřímo ani jen zčásti poskytnuty osobám, vůči kterým platí tzv. individuální finanční sankce </w:t>
      </w:r>
      <w:r w:rsidR="00BA0475" w:rsidRPr="002B62A6">
        <w:rPr>
          <w:rFonts w:cs="Segoe UI"/>
        </w:rPr>
        <w:t>ve smyslu čl. 2 odst. 2 Nařízení Rady (EU) č. 208/2014 ze dne 5. 3. 2014 o omezujících opatřeních vůči některým osobám, subjektům a orgánům vzhledem k situaci na Ukrajině, Nařízení Rady (EU) č. 269/2014 ze dne 17. 3. 2014 o omezujících opatřeních vzhledem k činnostem narušujícím nebo ohrožujícím územní celistvost, svrchovanost a nezávislost Ukrajiny a Nařízení Rady (ES) č. 765/2006 ze dne 18. 5. 2006 o omezujících opatřeních vůči prezidentu Lukašenkovi a některým představitelům Běloruska a které jsou uvedeny na tzv. sankčních seznamech  (dle příloh č. 1 těchto nařízení)</w:t>
      </w:r>
      <w:r w:rsidR="00E55FB1" w:rsidRPr="002B62A6">
        <w:rPr>
          <w:rFonts w:cs="Segoe UI"/>
        </w:rPr>
        <w:t>, a to bez ohledu na to, zda se jedná o osoby s přímou či nepřímou vazbou na Konzultanta či poddodavatele Konzultanta.</w:t>
      </w:r>
    </w:p>
    <w:p w14:paraId="1D77D429" w14:textId="4FD8DA0F" w:rsidR="00E55FB1" w:rsidRPr="002B62A6" w:rsidRDefault="00E55FB1" w:rsidP="004F2025">
      <w:pPr>
        <w:pStyle w:val="Bezmezer"/>
        <w:numPr>
          <w:ilvl w:val="0"/>
          <w:numId w:val="7"/>
        </w:numPr>
        <w:spacing w:before="120" w:after="120"/>
        <w:ind w:left="426" w:hanging="284"/>
        <w:jc w:val="both"/>
        <w:rPr>
          <w:rFonts w:cs="Segoe UI"/>
        </w:rPr>
      </w:pPr>
      <w:bookmarkStart w:id="3" w:name="_Ref113629232"/>
      <w:r w:rsidRPr="002B62A6">
        <w:rPr>
          <w:rFonts w:cs="Segoe UI"/>
        </w:rPr>
        <w:t>Konzultant odpovídá za to, že po dobu trvání smlouvy nejsou naplněny podmínky uvedené v nařízení Rady (EU) 2022/576 ze dne 8. dubna 2022, kterým se mění nařízení (EU) č.</w:t>
      </w:r>
      <w:r w:rsidR="00BA0475" w:rsidRPr="002B62A6">
        <w:rPr>
          <w:rFonts w:cs="Segoe UI"/>
        </w:rPr>
        <w:t> </w:t>
      </w:r>
      <w:r w:rsidRPr="002B62A6">
        <w:rPr>
          <w:rFonts w:cs="Segoe UI"/>
        </w:rPr>
        <w:t>833/2014 o omezujících opatřeních vzhledem k činnostem Ruska destabilizujícím situaci na Ukrajině, tedy zejména, že Konzultant není:</w:t>
      </w:r>
      <w:bookmarkEnd w:id="3"/>
    </w:p>
    <w:p w14:paraId="1912DAB9"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ruským státním příslušníkem, fyzickou nebo právnickou osobou se sídlem v Rusku,</w:t>
      </w:r>
    </w:p>
    <w:p w14:paraId="035DBD08"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právnickou osobou, která je z více než 50 % přímo či nepřímo vlastněna některou z osob dle předešlé odrážky, nebo</w:t>
      </w:r>
    </w:p>
    <w:p w14:paraId="3E299CDF"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 xml:space="preserve">fyzickou nebo právnickou osobou, která jedná jménem nebo na pokyn některé </w:t>
      </w:r>
      <w:r w:rsidRPr="002B62A6">
        <w:rPr>
          <w:rFonts w:ascii="Segoe UI" w:hAnsi="Segoe UI" w:cs="Segoe UI"/>
          <w:sz w:val="22"/>
          <w:szCs w:val="22"/>
        </w:rPr>
        <w:lastRenderedPageBreak/>
        <w:t>z osob uvedených v předešlých odrážkách.</w:t>
      </w:r>
    </w:p>
    <w:p w14:paraId="5D73DCFE" w14:textId="020C0B0D"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Konzultant odpovídá za to, že po dobu trvání smlouvy žádná z výše uvedených podmínek není naplněna ani u jeho poddodavatele, který se bude na plnění této smlouvy podílet z více jak 10 % hodnoty plnění.</w:t>
      </w:r>
    </w:p>
    <w:p w14:paraId="6661A043" w14:textId="6F90AFFA"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 xml:space="preserve">Konzultant je povinen Objednatele bezodkladně informovat o jakýchkoliv skutečnostech, které mohou mít vliv na odpovědnost Konzultanta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xml:space="preserve">) Smlouvy. Konzultant je současně povinen kdykoliv poskytnout Objednateli bezodkladnou součinnost pro případné ověření pravdivosti informací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Smlouvy.</w:t>
      </w:r>
    </w:p>
    <w:p w14:paraId="4A4E1DBB" w14:textId="68DCCA25"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 xml:space="preserve">Dojde-li k porušení pravidel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Smlouvy, je Objednatel oprávněn odstoupit od této Smlouvy; odstoupení se však nedotýká povinností Konzultant</w:t>
      </w:r>
      <w:r w:rsidR="004F2025" w:rsidRPr="002B62A6">
        <w:rPr>
          <w:rFonts w:cs="Segoe UI"/>
        </w:rPr>
        <w:t>a</w:t>
      </w:r>
      <w:r w:rsidRPr="002B62A6">
        <w:rPr>
          <w:rFonts w:cs="Segoe UI"/>
        </w:rPr>
        <w:t xml:space="preserve"> vyplývajících ze záruky za jakost, odpovědnosti za vady, povinnosti zaplatit smluvní pokutu, povinnosti nahradit škodu a povinnosti zachovat důvěrnost informací souvisejících s plněním dle této Smlouvy.</w:t>
      </w:r>
    </w:p>
    <w:p w14:paraId="5DCD2C72" w14:textId="24762533" w:rsidR="001421C1" w:rsidRPr="002B62A6" w:rsidRDefault="00BA0475" w:rsidP="004F2025">
      <w:pPr>
        <w:pStyle w:val="Bezmezer"/>
        <w:widowControl w:val="0"/>
        <w:numPr>
          <w:ilvl w:val="0"/>
          <w:numId w:val="7"/>
        </w:numPr>
        <w:spacing w:before="120" w:after="120"/>
        <w:ind w:left="499" w:hanging="357"/>
        <w:jc w:val="both"/>
        <w:rPr>
          <w:rFonts w:cs="Segoe UI"/>
        </w:rPr>
      </w:pPr>
      <w:r w:rsidRPr="002B62A6">
        <w:rPr>
          <w:rFonts w:cs="Segoe UI"/>
        </w:rPr>
        <w:t xml:space="preserve">Na důkaz toho </w:t>
      </w:r>
      <w:r w:rsidR="00E55FB1" w:rsidRPr="002B62A6">
        <w:rPr>
          <w:rFonts w:cs="Segoe UI"/>
        </w:rPr>
        <w:t>strany uzavírají tuto Smlouvu, která vstupuje v účinnost v souladu s příslušným právem České republiky.</w:t>
      </w:r>
    </w:p>
    <w:p w14:paraId="54F0E617" w14:textId="619953E6" w:rsidR="00AE6B56" w:rsidRPr="002B62A6" w:rsidRDefault="00AE6B56" w:rsidP="004F2025">
      <w:pPr>
        <w:pStyle w:val="Bezmezer"/>
        <w:widowControl w:val="0"/>
        <w:numPr>
          <w:ilvl w:val="0"/>
          <w:numId w:val="7"/>
        </w:numPr>
        <w:spacing w:before="120" w:after="120"/>
        <w:ind w:left="499" w:hanging="357"/>
        <w:jc w:val="both"/>
        <w:rPr>
          <w:rFonts w:cs="Segoe UI"/>
        </w:rPr>
      </w:pPr>
      <w:r w:rsidRPr="002B62A6">
        <w:rPr>
          <w:rFonts w:cs="Segoe UI"/>
        </w:rPr>
        <w:t>Tato Smlouva bude uzavřena v elektronické podobě.</w:t>
      </w:r>
    </w:p>
    <w:p w14:paraId="5BCE69B2" w14:textId="77777777" w:rsidR="001421C1" w:rsidRPr="002B62A6" w:rsidRDefault="001421C1" w:rsidP="00BA0475">
      <w:pPr>
        <w:pStyle w:val="Export0"/>
        <w:widowControl/>
        <w:spacing w:before="120" w:after="120"/>
        <w:rPr>
          <w:rFonts w:ascii="Segoe UI" w:hAnsi="Segoe UI" w:cs="Segoe UI"/>
          <w:b/>
          <w:bCs/>
          <w:sz w:val="22"/>
          <w:szCs w:val="22"/>
        </w:rPr>
      </w:pPr>
      <w:r w:rsidRPr="002B62A6">
        <w:rPr>
          <w:rFonts w:ascii="Segoe UI" w:hAnsi="Segoe UI" w:cs="Segoe UI"/>
          <w:b/>
          <w:bCs/>
          <w:sz w:val="22"/>
          <w:szCs w:val="22"/>
        </w:rPr>
        <w:t>Doložka:</w:t>
      </w:r>
    </w:p>
    <w:p w14:paraId="2741713C" w14:textId="631FE46C" w:rsidR="00023EB2" w:rsidRPr="002B62A6" w:rsidRDefault="00023EB2" w:rsidP="00BA0475">
      <w:pPr>
        <w:pStyle w:val="Export0"/>
        <w:widowControl/>
        <w:jc w:val="both"/>
        <w:rPr>
          <w:rFonts w:ascii="Segoe UI" w:hAnsi="Segoe UI" w:cs="Segoe UI"/>
          <w:b/>
          <w:bCs/>
          <w:sz w:val="22"/>
          <w:szCs w:val="22"/>
        </w:rPr>
      </w:pPr>
      <w:r w:rsidRPr="002B62A6">
        <w:rPr>
          <w:rFonts w:ascii="Segoe UI" w:hAnsi="Segoe UI" w:cs="Segoe UI"/>
          <w:b/>
          <w:bCs/>
          <w:sz w:val="22"/>
          <w:szCs w:val="22"/>
        </w:rPr>
        <w:t xml:space="preserve">Tato smlouva byla projednána a schválena představenstvem </w:t>
      </w:r>
      <w:r w:rsidR="00BA0475" w:rsidRPr="002B62A6">
        <w:rPr>
          <w:rFonts w:ascii="Segoe UI" w:hAnsi="Segoe UI" w:cs="Segoe UI"/>
          <w:b/>
          <w:bCs/>
          <w:sz w:val="22"/>
          <w:szCs w:val="22"/>
        </w:rPr>
        <w:t>Objednatele</w:t>
      </w:r>
      <w:r w:rsidRPr="002B62A6">
        <w:rPr>
          <w:rFonts w:ascii="Segoe UI" w:hAnsi="Segoe UI" w:cs="Segoe UI"/>
          <w:b/>
          <w:bCs/>
          <w:sz w:val="22"/>
          <w:szCs w:val="22"/>
        </w:rPr>
        <w:t xml:space="preserve"> na jednání </w:t>
      </w:r>
      <w:r w:rsidR="00BC5C26" w:rsidRPr="002B62A6">
        <w:rPr>
          <w:rFonts w:ascii="Segoe UI" w:hAnsi="Segoe UI" w:cs="Segoe UI"/>
          <w:b/>
          <w:bCs/>
          <w:sz w:val="22"/>
          <w:szCs w:val="22"/>
          <w:highlight w:val="yellow"/>
        </w:rPr>
        <w:t>……………..</w:t>
      </w:r>
      <w:r w:rsidRPr="002B62A6">
        <w:rPr>
          <w:rFonts w:ascii="Segoe UI" w:hAnsi="Segoe UI" w:cs="Segoe UI"/>
          <w:b/>
          <w:bCs/>
          <w:sz w:val="22"/>
          <w:szCs w:val="22"/>
        </w:rPr>
        <w:t xml:space="preserve"> konaném dne </w:t>
      </w:r>
      <w:r w:rsidR="00BC5C26" w:rsidRPr="002B62A6">
        <w:rPr>
          <w:rFonts w:ascii="Segoe UI" w:hAnsi="Segoe UI" w:cs="Segoe UI"/>
          <w:b/>
          <w:bCs/>
          <w:sz w:val="22"/>
          <w:szCs w:val="22"/>
          <w:highlight w:val="yellow"/>
        </w:rPr>
        <w:t>………………</w:t>
      </w:r>
      <w:r w:rsidRPr="002B62A6">
        <w:rPr>
          <w:rFonts w:ascii="Segoe UI" w:hAnsi="Segoe UI" w:cs="Segoe UI"/>
          <w:b/>
          <w:bCs/>
          <w:sz w:val="22"/>
          <w:szCs w:val="22"/>
          <w:highlight w:val="yellow"/>
        </w:rPr>
        <w:t>.</w:t>
      </w:r>
      <w:r w:rsidR="001F371A" w:rsidRPr="002B62A6">
        <w:rPr>
          <w:rFonts w:ascii="Segoe UI" w:hAnsi="Segoe UI" w:cs="Segoe UI"/>
          <w:b/>
          <w:bCs/>
          <w:sz w:val="22"/>
          <w:szCs w:val="22"/>
        </w:rPr>
        <w:t xml:space="preserve"> </w:t>
      </w:r>
    </w:p>
    <w:p w14:paraId="25A4C928" w14:textId="77777777" w:rsidR="001421C1" w:rsidRPr="002B62A6" w:rsidRDefault="001421C1" w:rsidP="004F2025">
      <w:pPr>
        <w:autoSpaceDE w:val="0"/>
        <w:autoSpaceDN w:val="0"/>
        <w:adjustRightInd w:val="0"/>
        <w:jc w:val="both"/>
        <w:rPr>
          <w:rFonts w:ascii="Segoe UI" w:hAnsi="Segoe UI" w:cs="Segoe UI"/>
          <w:color w:val="000000" w:themeColor="text1"/>
          <w:sz w:val="22"/>
          <w:szCs w:val="22"/>
        </w:rPr>
      </w:pPr>
    </w:p>
    <w:tbl>
      <w:tblPr>
        <w:tblStyle w:val="Mkatabulky"/>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70"/>
        <w:gridCol w:w="4466"/>
        <w:gridCol w:w="140"/>
      </w:tblGrid>
      <w:tr w:rsidR="001421C1" w:rsidRPr="002B62A6" w14:paraId="4F278E09" w14:textId="77777777" w:rsidTr="00BA0475">
        <w:trPr>
          <w:gridAfter w:val="1"/>
          <w:wAfter w:w="140" w:type="dxa"/>
        </w:trPr>
        <w:tc>
          <w:tcPr>
            <w:tcW w:w="4536" w:type="dxa"/>
          </w:tcPr>
          <w:p w14:paraId="6AC49771"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 xml:space="preserve">Podpis(y) oprávněného </w:t>
            </w:r>
          </w:p>
          <w:p w14:paraId="12F2ABAF"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zástupce Objednatele</w:t>
            </w:r>
          </w:p>
        </w:tc>
        <w:tc>
          <w:tcPr>
            <w:tcW w:w="4536" w:type="dxa"/>
            <w:gridSpan w:val="2"/>
          </w:tcPr>
          <w:p w14:paraId="02B12621"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 xml:space="preserve">Podpis(y) oprávněného </w:t>
            </w:r>
          </w:p>
          <w:p w14:paraId="61107363"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zástupce Konzultanta</w:t>
            </w:r>
          </w:p>
        </w:tc>
      </w:tr>
      <w:tr w:rsidR="001421C1" w:rsidRPr="002B62A6" w14:paraId="01EC6AA6" w14:textId="77777777" w:rsidTr="00BA0475">
        <w:trPr>
          <w:trHeight w:val="397"/>
        </w:trPr>
        <w:tc>
          <w:tcPr>
            <w:tcW w:w="4606" w:type="dxa"/>
            <w:gridSpan w:val="2"/>
          </w:tcPr>
          <w:p w14:paraId="54EF9D05"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Datum: ______________________</w:t>
            </w:r>
          </w:p>
          <w:p w14:paraId="076798EB" w14:textId="77777777" w:rsidR="001421C1" w:rsidRPr="002B62A6" w:rsidRDefault="001421C1">
            <w:pPr>
              <w:spacing w:line="360" w:lineRule="auto"/>
              <w:rPr>
                <w:rFonts w:ascii="Segoe UI" w:hAnsi="Segoe UI" w:cs="Segoe UI"/>
                <w:b/>
                <w:sz w:val="22"/>
                <w:szCs w:val="22"/>
              </w:rPr>
            </w:pPr>
            <w:r w:rsidRPr="002B62A6">
              <w:rPr>
                <w:rFonts w:ascii="Segoe UI" w:hAnsi="Segoe UI" w:cs="Segoe UI"/>
                <w:b/>
                <w:sz w:val="22"/>
                <w:szCs w:val="22"/>
              </w:rPr>
              <w:t xml:space="preserve">Dopravní podnik města Brna, a.s. </w:t>
            </w:r>
          </w:p>
          <w:p w14:paraId="2C622984" w14:textId="77777777" w:rsidR="001421C1" w:rsidRPr="002B62A6" w:rsidRDefault="001421C1"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4CDF84FE"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Funkce: ______________________</w:t>
            </w:r>
          </w:p>
          <w:p w14:paraId="321359C3" w14:textId="77777777" w:rsidR="00CE379F" w:rsidRPr="002B62A6" w:rsidRDefault="00CE379F"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35FDEE86" w14:textId="0907A671" w:rsidR="001421C1" w:rsidRPr="002B62A6" w:rsidRDefault="00CE379F">
            <w:pPr>
              <w:spacing w:line="360" w:lineRule="auto"/>
              <w:rPr>
                <w:rFonts w:ascii="Segoe UI" w:hAnsi="Segoe UI" w:cs="Segoe UI"/>
                <w:sz w:val="22"/>
                <w:szCs w:val="22"/>
              </w:rPr>
            </w:pPr>
            <w:r w:rsidRPr="002B62A6">
              <w:rPr>
                <w:rFonts w:ascii="Segoe UI" w:hAnsi="Segoe UI" w:cs="Segoe UI"/>
                <w:sz w:val="22"/>
                <w:szCs w:val="22"/>
              </w:rPr>
              <w:t>Funkce: ______________________</w:t>
            </w:r>
          </w:p>
        </w:tc>
        <w:tc>
          <w:tcPr>
            <w:tcW w:w="4606" w:type="dxa"/>
            <w:gridSpan w:val="2"/>
          </w:tcPr>
          <w:p w14:paraId="69B453E2"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Datum: ______________________</w:t>
            </w:r>
          </w:p>
          <w:p w14:paraId="4602F0B3" w14:textId="77777777" w:rsidR="001421C1" w:rsidRPr="002B62A6" w:rsidRDefault="001421C1">
            <w:pPr>
              <w:spacing w:line="360" w:lineRule="auto"/>
              <w:rPr>
                <w:rFonts w:ascii="Segoe UI" w:hAnsi="Segoe UI" w:cs="Segoe UI"/>
                <w:b/>
                <w:sz w:val="22"/>
                <w:szCs w:val="22"/>
              </w:rPr>
            </w:pPr>
            <w:r w:rsidRPr="002B62A6">
              <w:rPr>
                <w:rFonts w:ascii="Segoe UI" w:hAnsi="Segoe UI" w:cs="Segoe UI"/>
                <w:sz w:val="22"/>
                <w:szCs w:val="22"/>
              </w:rPr>
              <w:t>[</w:t>
            </w:r>
            <w:r w:rsidRPr="002B62A6">
              <w:rPr>
                <w:rFonts w:ascii="Segoe UI" w:hAnsi="Segoe UI" w:cs="Segoe UI"/>
                <w:sz w:val="22"/>
                <w:szCs w:val="22"/>
                <w:highlight w:val="yellow"/>
              </w:rPr>
              <w:t>Název -</w:t>
            </w:r>
            <w:r w:rsidRPr="002B62A6">
              <w:rPr>
                <w:rFonts w:ascii="Segoe UI" w:hAnsi="Segoe UI" w:cs="Segoe UI"/>
                <w:sz w:val="22"/>
                <w:szCs w:val="22"/>
              </w:rPr>
              <w:t xml:space="preserve"> </w:t>
            </w:r>
            <w:r w:rsidRPr="002B62A6">
              <w:rPr>
                <w:rFonts w:ascii="Segoe UI" w:hAnsi="Segoe UI" w:cs="Segoe UI"/>
                <w:sz w:val="22"/>
                <w:szCs w:val="22"/>
                <w:highlight w:val="yellow"/>
              </w:rPr>
              <w:t>doplní dodavatel</w:t>
            </w:r>
            <w:r w:rsidRPr="002B62A6">
              <w:rPr>
                <w:rFonts w:ascii="Segoe UI" w:hAnsi="Segoe UI" w:cs="Segoe UI"/>
                <w:sz w:val="22"/>
                <w:szCs w:val="22"/>
              </w:rPr>
              <w:t>]</w:t>
            </w:r>
          </w:p>
          <w:p w14:paraId="79D8D692" w14:textId="77777777" w:rsidR="001421C1" w:rsidRPr="002B62A6" w:rsidRDefault="001421C1"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0EAC8D30"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Funkce: ______________________</w:t>
            </w:r>
          </w:p>
          <w:p w14:paraId="0CB11E84" w14:textId="77777777" w:rsidR="001421C1" w:rsidRPr="002B62A6" w:rsidRDefault="001421C1">
            <w:pPr>
              <w:spacing w:line="360" w:lineRule="auto"/>
              <w:rPr>
                <w:rFonts w:ascii="Segoe UI" w:hAnsi="Segoe UI" w:cs="Segoe UI"/>
                <w:sz w:val="22"/>
                <w:szCs w:val="22"/>
              </w:rPr>
            </w:pPr>
          </w:p>
        </w:tc>
      </w:tr>
    </w:tbl>
    <w:p w14:paraId="5F271E4E" w14:textId="76852844" w:rsidR="001421C1" w:rsidRPr="002B62A6" w:rsidRDefault="001421C1" w:rsidP="001421C1">
      <w:pPr>
        <w:widowControl/>
        <w:spacing w:after="160" w:line="259" w:lineRule="auto"/>
        <w:rPr>
          <w:rFonts w:ascii="Segoe UI" w:hAnsi="Segoe UI" w:cs="Segoe UI"/>
          <w:color w:val="000000" w:themeColor="text1"/>
          <w:sz w:val="22"/>
          <w:szCs w:val="22"/>
        </w:rPr>
        <w:sectPr w:rsidR="001421C1" w:rsidRPr="002B62A6">
          <w:footerReference w:type="default" r:id="rId9"/>
          <w:pgSz w:w="11906" w:h="16838"/>
          <w:pgMar w:top="1417" w:right="1417" w:bottom="1417" w:left="1417" w:header="708" w:footer="708" w:gutter="0"/>
          <w:cols w:space="708"/>
          <w:docGrid w:linePitch="360"/>
        </w:sectPr>
      </w:pPr>
    </w:p>
    <w:p w14:paraId="103F410F" w14:textId="77777777" w:rsidR="001421C1" w:rsidRPr="002B62A6" w:rsidRDefault="001421C1" w:rsidP="001421C1">
      <w:pPr>
        <w:pStyle w:val="Odstavecseseznamem"/>
        <w:widowControl/>
        <w:numPr>
          <w:ilvl w:val="0"/>
          <w:numId w:val="14"/>
        </w:numPr>
        <w:autoSpaceDE w:val="0"/>
        <w:autoSpaceDN w:val="0"/>
        <w:adjustRightInd w:val="0"/>
        <w:ind w:left="567" w:hanging="567"/>
        <w:rPr>
          <w:rFonts w:ascii="Segoe UI" w:eastAsiaTheme="minorHAnsi" w:hAnsi="Segoe UI" w:cs="Segoe UI"/>
          <w:b/>
          <w:color w:val="000000" w:themeColor="text1"/>
          <w:sz w:val="22"/>
          <w:szCs w:val="22"/>
          <w:lang w:eastAsia="en-US" w:bidi="ar-SA"/>
        </w:rPr>
      </w:pPr>
      <w:r w:rsidRPr="002B62A6">
        <w:rPr>
          <w:rFonts w:ascii="Segoe UI" w:hAnsi="Segoe UI" w:cs="Segoe UI"/>
          <w:b/>
          <w:color w:val="000000" w:themeColor="text1"/>
          <w:sz w:val="22"/>
          <w:szCs w:val="22"/>
        </w:rPr>
        <w:lastRenderedPageBreak/>
        <w:t>Zvláštní podmínky</w:t>
      </w:r>
    </w:p>
    <w:p w14:paraId="1A56D29A" w14:textId="77777777" w:rsidR="001421C1" w:rsidRPr="002B62A6" w:rsidRDefault="001421C1" w:rsidP="00A14567">
      <w:pPr>
        <w:widowControl/>
        <w:autoSpaceDE w:val="0"/>
        <w:autoSpaceDN w:val="0"/>
        <w:adjustRightInd w:val="0"/>
        <w:spacing w:before="240" w:after="240"/>
        <w:ind w:left="567"/>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Zvláštní podmínky měnící v odkazovaných článcích a pod-článcích Obecné podmínky</w:t>
      </w:r>
    </w:p>
    <w:p w14:paraId="3CBB63D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 se nahrazuje novým zněním:</w:t>
      </w:r>
    </w:p>
    <w:p w14:paraId="7BF13A24" w14:textId="50BBC7B8" w:rsidR="001421C1" w:rsidRPr="002B62A6" w:rsidRDefault="001421C1" w:rsidP="001421C1">
      <w:pPr>
        <w:spacing w:line="276" w:lineRule="auto"/>
        <w:jc w:val="both"/>
        <w:rPr>
          <w:rFonts w:ascii="Segoe UI" w:hAnsi="Segoe UI" w:cs="Segoe UI"/>
          <w:color w:val="000000" w:themeColor="text1"/>
          <w:sz w:val="22"/>
          <w:szCs w:val="22"/>
        </w:rPr>
      </w:pPr>
      <w:r w:rsidRPr="002B62A6">
        <w:rPr>
          <w:rFonts w:ascii="Segoe UI" w:hAnsi="Segoe UI" w:cs="Segoe UI"/>
          <w:color w:val="000000" w:themeColor="text1"/>
          <w:sz w:val="22"/>
          <w:szCs w:val="22"/>
        </w:rPr>
        <w:t>„</w:t>
      </w:r>
      <w:r w:rsidRPr="002B62A6">
        <w:rPr>
          <w:rFonts w:ascii="Segoe UI" w:hAnsi="Segoe UI" w:cs="Segoe UI"/>
          <w:b/>
          <w:color w:val="000000" w:themeColor="text1"/>
          <w:sz w:val="22"/>
          <w:szCs w:val="22"/>
        </w:rPr>
        <w:t>Smlouva</w:t>
      </w:r>
      <w:r w:rsidRPr="002B62A6">
        <w:rPr>
          <w:rFonts w:ascii="Segoe UI" w:hAnsi="Segoe UI" w:cs="Segoe UI"/>
          <w:color w:val="000000" w:themeColor="text1"/>
          <w:sz w:val="22"/>
          <w:szCs w:val="22"/>
        </w:rPr>
        <w:t>“ je a za ni se pokládají a jako její součást musí být čteny a vykládány veškeré smluvní dokumenty, které mají dle vůle Stran tvořit součást jejich smluvního ujednání, s náležitostmi dle občanského zákoníku. Součástí Smlouvy jsou:</w:t>
      </w:r>
    </w:p>
    <w:p w14:paraId="70506286"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Smlouva o poskytování Služeb;</w:t>
      </w:r>
    </w:p>
    <w:p w14:paraId="56E09ACD"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Obecné podmínky;</w:t>
      </w:r>
    </w:p>
    <w:p w14:paraId="019F8883"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Zvláštní podmínky;</w:t>
      </w:r>
    </w:p>
    <w:p w14:paraId="6044BB7E"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Př</w:t>
      </w:r>
      <w:r w:rsidRPr="002B62A6">
        <w:rPr>
          <w:rFonts w:eastAsia="Malgun Gothic Semilight" w:cs="Segoe UI"/>
        </w:rPr>
        <w:t>í</w:t>
      </w:r>
      <w:r w:rsidRPr="002B62A6">
        <w:rPr>
          <w:rFonts w:cs="Segoe UI"/>
        </w:rPr>
        <w:t>lohy:</w:t>
      </w:r>
    </w:p>
    <w:p w14:paraId="47D9A991" w14:textId="77777777" w:rsidR="001421C1" w:rsidRPr="002B62A6" w:rsidRDefault="001421C1" w:rsidP="001421C1">
      <w:pPr>
        <w:pStyle w:val="Bezmezer"/>
        <w:spacing w:line="276" w:lineRule="auto"/>
        <w:ind w:left="1701" w:hanging="567"/>
        <w:jc w:val="both"/>
        <w:rPr>
          <w:rFonts w:cs="Segoe UI"/>
        </w:rPr>
      </w:pPr>
      <w:r w:rsidRPr="002B62A6">
        <w:rPr>
          <w:rFonts w:cs="Segoe UI"/>
        </w:rPr>
        <w:t>Př</w:t>
      </w:r>
      <w:r w:rsidRPr="002B62A6">
        <w:rPr>
          <w:rFonts w:eastAsia="Malgun Gothic Semilight" w:cs="Segoe UI"/>
        </w:rPr>
        <w:t>í</w:t>
      </w:r>
      <w:r w:rsidRPr="002B62A6">
        <w:rPr>
          <w:rFonts w:cs="Segoe UI"/>
        </w:rPr>
        <w:t>loha 1:</w:t>
      </w:r>
      <w:r w:rsidRPr="002B62A6">
        <w:rPr>
          <w:rFonts w:cs="Segoe UI"/>
        </w:rPr>
        <w:tab/>
        <w:t>Rozsah služeb včetně ceníku služeb</w:t>
      </w:r>
    </w:p>
    <w:p w14:paraId="044AE7FC" w14:textId="77777777" w:rsidR="001421C1" w:rsidRPr="002B62A6" w:rsidRDefault="001421C1" w:rsidP="001421C1">
      <w:pPr>
        <w:pStyle w:val="Bezmezer"/>
        <w:spacing w:line="276" w:lineRule="auto"/>
        <w:ind w:left="2127" w:hanging="993"/>
        <w:jc w:val="both"/>
        <w:rPr>
          <w:rFonts w:cs="Segoe UI"/>
        </w:rPr>
      </w:pPr>
      <w:r w:rsidRPr="002B62A6">
        <w:rPr>
          <w:rFonts w:cs="Segoe UI"/>
        </w:rPr>
        <w:t>Př</w:t>
      </w:r>
      <w:r w:rsidRPr="002B62A6">
        <w:rPr>
          <w:rFonts w:eastAsia="Malgun Gothic Semilight" w:cs="Segoe UI"/>
        </w:rPr>
        <w:t>í</w:t>
      </w:r>
      <w:r w:rsidRPr="002B62A6">
        <w:rPr>
          <w:rFonts w:cs="Segoe UI"/>
        </w:rPr>
        <w:t>loha 2:</w:t>
      </w:r>
      <w:r w:rsidRPr="002B62A6">
        <w:rPr>
          <w:rFonts w:cs="Segoe UI"/>
        </w:rPr>
        <w:tab/>
        <w:t>Personál, vybavení, zařízení a služby třetích osob</w:t>
      </w:r>
      <w:r w:rsidRPr="002B62A6" w:rsidDel="00E2356B">
        <w:rPr>
          <w:rFonts w:cs="Segoe UI"/>
        </w:rPr>
        <w:t xml:space="preserve"> </w:t>
      </w:r>
      <w:r w:rsidRPr="002B62A6">
        <w:rPr>
          <w:rFonts w:cs="Segoe UI"/>
        </w:rPr>
        <w:t>poskytovan</w:t>
      </w:r>
      <w:r w:rsidRPr="002B62A6">
        <w:rPr>
          <w:rFonts w:eastAsia="Malgun Gothic Semilight" w:cs="Segoe UI"/>
        </w:rPr>
        <w:t>é</w:t>
      </w:r>
      <w:r w:rsidRPr="002B62A6">
        <w:rPr>
          <w:rFonts w:cs="Segoe UI"/>
        </w:rPr>
        <w:t xml:space="preserve"> Objednatelem</w:t>
      </w:r>
    </w:p>
    <w:p w14:paraId="48B26CE3" w14:textId="77777777" w:rsidR="001421C1" w:rsidRPr="002B62A6" w:rsidRDefault="001421C1" w:rsidP="001421C1">
      <w:pPr>
        <w:pStyle w:val="Bezmezer"/>
        <w:spacing w:line="276" w:lineRule="auto"/>
        <w:ind w:left="1701" w:hanging="567"/>
        <w:jc w:val="both"/>
        <w:rPr>
          <w:rFonts w:cs="Segoe UI"/>
        </w:rPr>
      </w:pPr>
      <w:r w:rsidRPr="002B62A6">
        <w:rPr>
          <w:rFonts w:cs="Segoe UI"/>
        </w:rPr>
        <w:t>Př</w:t>
      </w:r>
      <w:r w:rsidRPr="002B62A6">
        <w:rPr>
          <w:rFonts w:eastAsia="Malgun Gothic Semilight" w:cs="Segoe UI"/>
        </w:rPr>
        <w:t>í</w:t>
      </w:r>
      <w:r w:rsidRPr="002B62A6">
        <w:rPr>
          <w:rFonts w:cs="Segoe UI"/>
        </w:rPr>
        <w:t xml:space="preserve">loha 3: </w:t>
      </w:r>
      <w:r w:rsidRPr="002B62A6">
        <w:rPr>
          <w:rFonts w:cs="Segoe UI"/>
        </w:rPr>
        <w:tab/>
        <w:t>Odměna a platba</w:t>
      </w:r>
    </w:p>
    <w:p w14:paraId="00081F1A" w14:textId="77777777" w:rsidR="001421C1" w:rsidRPr="002B62A6" w:rsidRDefault="001421C1" w:rsidP="001421C1">
      <w:pPr>
        <w:pStyle w:val="Bezmezer"/>
        <w:spacing w:line="276" w:lineRule="auto"/>
        <w:ind w:left="1701" w:hanging="567"/>
        <w:jc w:val="both"/>
        <w:rPr>
          <w:rFonts w:cs="Segoe UI"/>
        </w:rPr>
      </w:pPr>
      <w:r w:rsidRPr="002B62A6">
        <w:rPr>
          <w:rFonts w:cs="Segoe UI"/>
        </w:rPr>
        <w:t>Příloha 4:</w:t>
      </w:r>
      <w:r w:rsidRPr="002B62A6">
        <w:rPr>
          <w:rFonts w:cs="Segoe UI"/>
        </w:rPr>
        <w:tab/>
        <w:t>Harmonogram služeb</w:t>
      </w:r>
    </w:p>
    <w:p w14:paraId="0F694320" w14:textId="34584CE3" w:rsidR="001421C1" w:rsidRPr="002B62A6" w:rsidRDefault="001D1D92" w:rsidP="00D86E63">
      <w:pPr>
        <w:pStyle w:val="Bezmezer"/>
        <w:widowControl w:val="0"/>
        <w:numPr>
          <w:ilvl w:val="0"/>
          <w:numId w:val="5"/>
        </w:numPr>
        <w:spacing w:before="60" w:after="60" w:line="276" w:lineRule="auto"/>
        <w:ind w:left="1135" w:hanging="284"/>
        <w:jc w:val="both"/>
        <w:rPr>
          <w:rFonts w:cs="Segoe UI"/>
        </w:rPr>
      </w:pPr>
      <w:r w:rsidRPr="002B62A6">
        <w:rPr>
          <w:rFonts w:cs="Segoe UI"/>
        </w:rPr>
        <w:t xml:space="preserve">Dokumentace pro vydání </w:t>
      </w:r>
      <w:r w:rsidR="001B5B41" w:rsidRPr="002B62A6">
        <w:rPr>
          <w:rFonts w:cs="Segoe UI"/>
        </w:rPr>
        <w:t>společného povolení</w:t>
      </w:r>
      <w:r w:rsidRPr="002B62A6">
        <w:rPr>
          <w:rFonts w:cs="Segoe UI"/>
        </w:rPr>
        <w:t xml:space="preserve">, včetně </w:t>
      </w:r>
      <w:r w:rsidR="001B5B41" w:rsidRPr="002B62A6">
        <w:rPr>
          <w:rFonts w:cs="Segoe UI"/>
        </w:rPr>
        <w:t>společného povolení, kterým se stavba umisťuje a povoluje</w:t>
      </w:r>
      <w:r w:rsidRPr="002B62A6">
        <w:rPr>
          <w:rFonts w:cs="Segoe UI"/>
        </w:rPr>
        <w:t xml:space="preserve"> sp. zn. </w:t>
      </w:r>
      <w:r w:rsidR="001210BA" w:rsidRPr="002B62A6">
        <w:rPr>
          <w:rFonts w:cs="Segoe UI"/>
        </w:rPr>
        <w:t>MO-SDO0263/22-9/Hn</w:t>
      </w:r>
      <w:r w:rsidRPr="002B62A6">
        <w:rPr>
          <w:rFonts w:cs="Segoe UI"/>
        </w:rPr>
        <w:t xml:space="preserve">, č. j. </w:t>
      </w:r>
      <w:r w:rsidR="001210BA" w:rsidRPr="002B62A6">
        <w:rPr>
          <w:rFonts w:cs="Segoe UI"/>
        </w:rPr>
        <w:t>DUCR-67154/22/Hn</w:t>
      </w:r>
      <w:r w:rsidRPr="002B62A6">
        <w:rPr>
          <w:rFonts w:cs="Segoe UI"/>
        </w:rPr>
        <w:t xml:space="preserve"> ze dne </w:t>
      </w:r>
      <w:r w:rsidR="001210BA" w:rsidRPr="002B62A6">
        <w:rPr>
          <w:rFonts w:cs="Segoe UI"/>
        </w:rPr>
        <w:t>3</w:t>
      </w:r>
      <w:r w:rsidRPr="002B62A6">
        <w:rPr>
          <w:rFonts w:cs="Segoe UI"/>
        </w:rPr>
        <w:t>.</w:t>
      </w:r>
      <w:r w:rsidR="001210BA" w:rsidRPr="002B62A6">
        <w:rPr>
          <w:rFonts w:cs="Segoe UI"/>
        </w:rPr>
        <w:t> 11</w:t>
      </w:r>
      <w:r w:rsidRPr="002B62A6">
        <w:rPr>
          <w:rFonts w:cs="Segoe UI"/>
        </w:rPr>
        <w:t>.</w:t>
      </w:r>
      <w:r w:rsidR="001210BA" w:rsidRPr="002B62A6">
        <w:rPr>
          <w:rFonts w:cs="Segoe UI"/>
        </w:rPr>
        <w:t> 2022</w:t>
      </w:r>
      <w:r w:rsidRPr="002B62A6">
        <w:rPr>
          <w:rFonts w:cs="Segoe UI"/>
        </w:rPr>
        <w:t xml:space="preserve">, které nabylo právní moci dne </w:t>
      </w:r>
      <w:r w:rsidR="00E50CB2" w:rsidRPr="002B62A6">
        <w:rPr>
          <w:rFonts w:cs="Segoe UI"/>
        </w:rPr>
        <w:t>1</w:t>
      </w:r>
      <w:r w:rsidRPr="002B62A6">
        <w:rPr>
          <w:rFonts w:cs="Segoe UI"/>
        </w:rPr>
        <w:t>.</w:t>
      </w:r>
      <w:r w:rsidR="00E50CB2" w:rsidRPr="002B62A6">
        <w:rPr>
          <w:rFonts w:cs="Segoe UI"/>
        </w:rPr>
        <w:t> 12</w:t>
      </w:r>
      <w:r w:rsidRPr="002B62A6">
        <w:rPr>
          <w:rFonts w:cs="Segoe UI"/>
        </w:rPr>
        <w:t>.</w:t>
      </w:r>
      <w:r w:rsidR="00E50CB2" w:rsidRPr="002B62A6">
        <w:rPr>
          <w:rFonts w:cs="Segoe UI"/>
        </w:rPr>
        <w:t> 2022</w:t>
      </w:r>
      <w:r w:rsidRPr="002B62A6">
        <w:rPr>
          <w:rFonts w:cs="Segoe UI"/>
        </w:rPr>
        <w:t xml:space="preserve">, </w:t>
      </w:r>
    </w:p>
    <w:p w14:paraId="5440C9BD" w14:textId="77777777" w:rsidR="001421C1" w:rsidRPr="002B62A6" w:rsidRDefault="001421C1" w:rsidP="00D86E63">
      <w:pPr>
        <w:pStyle w:val="Bezmezer"/>
        <w:widowControl w:val="0"/>
        <w:numPr>
          <w:ilvl w:val="0"/>
          <w:numId w:val="5"/>
        </w:numPr>
        <w:spacing w:before="60" w:after="60" w:line="276" w:lineRule="auto"/>
        <w:ind w:left="1135" w:hanging="284"/>
        <w:jc w:val="both"/>
        <w:rPr>
          <w:rFonts w:cs="Segoe UI"/>
        </w:rPr>
      </w:pPr>
      <w:r w:rsidRPr="002B62A6">
        <w:rPr>
          <w:rFonts w:cs="Segoe UI"/>
        </w:rPr>
        <w:t xml:space="preserve">Další související dokumenty, jejichž výčet a prioritu stanoví Pod-článek 1.2.3 Obecných podmínek ve znění těchto Zvláštních podmínek.“ </w:t>
      </w:r>
    </w:p>
    <w:p w14:paraId="06D19955" w14:textId="77777777"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 se doplňuje takto:</w:t>
      </w:r>
    </w:p>
    <w:p w14:paraId="31F408A7" w14:textId="2407B61A" w:rsidR="001421C1" w:rsidRPr="002B62A6" w:rsidRDefault="001421C1" w:rsidP="001421C1">
      <w:pPr>
        <w:spacing w:line="276" w:lineRule="auto"/>
        <w:jc w:val="both"/>
        <w:rPr>
          <w:rFonts w:ascii="Segoe UI" w:hAnsi="Segoe UI" w:cs="Segoe UI"/>
          <w:bCs/>
          <w:sz w:val="22"/>
          <w:szCs w:val="22"/>
        </w:rPr>
      </w:pPr>
      <w:r w:rsidRPr="002B62A6">
        <w:rPr>
          <w:rFonts w:ascii="Segoe UI" w:eastAsiaTheme="minorHAnsi" w:hAnsi="Segoe UI" w:cs="Segoe UI"/>
          <w:color w:val="000000" w:themeColor="text1"/>
          <w:sz w:val="22"/>
          <w:szCs w:val="22"/>
          <w:lang w:eastAsia="en-US" w:bidi="ar-SA"/>
        </w:rPr>
        <w:t xml:space="preserve">„Projektem je investiční akce s názvem </w:t>
      </w:r>
      <w:r w:rsidRPr="002B62A6">
        <w:rPr>
          <w:rFonts w:ascii="Segoe UI" w:hAnsi="Segoe UI" w:cs="Segoe UI"/>
          <w:bCs/>
          <w:sz w:val="22"/>
          <w:szCs w:val="22"/>
        </w:rPr>
        <w:t>„</w:t>
      </w:r>
      <w:r w:rsidR="0048448B" w:rsidRPr="002B62A6">
        <w:rPr>
          <w:rFonts w:ascii="Segoe UI" w:hAnsi="Segoe UI" w:cs="Segoe UI"/>
          <w:bCs/>
          <w:sz w:val="22"/>
          <w:szCs w:val="22"/>
        </w:rPr>
        <w:t xml:space="preserve">VÝBĚR SPRÁVCE STAVBY – </w:t>
      </w:r>
      <w:r w:rsidR="00C87535" w:rsidRPr="002B62A6">
        <w:rPr>
          <w:rFonts w:ascii="Segoe UI" w:hAnsi="Segoe UI" w:cs="Segoe UI"/>
          <w:bCs/>
          <w:sz w:val="22"/>
          <w:szCs w:val="22"/>
        </w:rPr>
        <w:t>MODERNIZACE</w:t>
      </w:r>
      <w:r w:rsidR="0048448B" w:rsidRPr="002B62A6">
        <w:rPr>
          <w:rFonts w:ascii="Segoe UI" w:hAnsi="Segoe UI" w:cs="Segoe UI"/>
          <w:bCs/>
          <w:sz w:val="22"/>
          <w:szCs w:val="22"/>
        </w:rPr>
        <w:t xml:space="preserve"> VOZOVNY SLATINA</w:t>
      </w:r>
      <w:r w:rsidR="008B0E14" w:rsidRPr="002B62A6">
        <w:rPr>
          <w:rFonts w:ascii="Segoe UI" w:hAnsi="Segoe UI" w:cs="Segoe UI"/>
          <w:bCs/>
          <w:sz w:val="22"/>
          <w:szCs w:val="22"/>
        </w:rPr>
        <w:t xml:space="preserve"> II</w:t>
      </w:r>
      <w:r w:rsidRPr="002B62A6">
        <w:rPr>
          <w:rFonts w:ascii="Segoe UI" w:hAnsi="Segoe UI" w:cs="Segoe UI"/>
          <w:bCs/>
          <w:sz w:val="22"/>
          <w:szCs w:val="22"/>
        </w:rPr>
        <w:t>“.“</w:t>
      </w:r>
    </w:p>
    <w:p w14:paraId="72786D42" w14:textId="77777777" w:rsidR="00EC0207" w:rsidRPr="002B62A6" w:rsidRDefault="00EC0207" w:rsidP="00EC0207">
      <w:pPr>
        <w:autoSpaceDE w:val="0"/>
        <w:autoSpaceDN w:val="0"/>
        <w:adjustRightInd w:val="0"/>
        <w:rPr>
          <w:rFonts w:ascii="Segoe UI" w:hAnsi="Segoe UI" w:cs="Segoe UI"/>
          <w:sz w:val="22"/>
          <w:szCs w:val="22"/>
        </w:rPr>
      </w:pPr>
    </w:p>
    <w:p w14:paraId="09F54923" w14:textId="51E695AE" w:rsidR="00EC0207" w:rsidRPr="002B62A6" w:rsidRDefault="00EC0207" w:rsidP="00EC0207">
      <w:pPr>
        <w:autoSpaceDE w:val="0"/>
        <w:autoSpaceDN w:val="0"/>
        <w:adjustRightInd w:val="0"/>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1.1.3 se nahrazuje novým zněním:</w:t>
      </w:r>
    </w:p>
    <w:p w14:paraId="214CD06D" w14:textId="6E1B2372" w:rsidR="00EC0207" w:rsidRPr="002B62A6" w:rsidRDefault="00EC0207" w:rsidP="00EC0207">
      <w:pPr>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„1.1.3 „Služby“ jsou služby definované v Příloze 1 [Rozsah služeb], které má vykonat</w:t>
      </w:r>
      <w:r w:rsidR="0056666E"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Konzultant v souladu se Smlouvou</w:t>
      </w:r>
      <w:r w:rsidRPr="002B62A6">
        <w:rPr>
          <w:rFonts w:ascii="Segoe UI" w:hAnsi="Segoe UI" w:cs="Segoe UI"/>
          <w:bCs/>
          <w:sz w:val="22"/>
          <w:szCs w:val="22"/>
        </w:rPr>
        <w:t>“.“</w:t>
      </w:r>
    </w:p>
    <w:p w14:paraId="4260B56D" w14:textId="1F8254CF" w:rsidR="001D1D92" w:rsidRPr="002B62A6" w:rsidRDefault="001D1D92" w:rsidP="001D1D92">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1.1.4 se nahrazuje novým zněním:</w:t>
      </w:r>
    </w:p>
    <w:p w14:paraId="2421DE7A" w14:textId="55DBCBE5" w:rsidR="001D1D92" w:rsidRPr="002B62A6" w:rsidRDefault="001D1D92" w:rsidP="001D1D92">
      <w:pPr>
        <w:spacing w:line="276" w:lineRule="auto"/>
        <w:ind w:right="170"/>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Dílo</w:t>
      </w:r>
      <w:r w:rsidRPr="002B62A6">
        <w:rPr>
          <w:rFonts w:ascii="Segoe UI" w:hAnsi="Segoe UI" w:cs="Segoe UI"/>
          <w:bCs/>
          <w:sz w:val="22"/>
          <w:szCs w:val="22"/>
        </w:rPr>
        <w:t>“ znamená stavba s názvem „</w:t>
      </w:r>
      <w:r w:rsidR="00C87535" w:rsidRPr="002B62A6">
        <w:rPr>
          <w:rFonts w:ascii="Segoe UI" w:hAnsi="Segoe UI" w:cs="Segoe UI"/>
          <w:bCs/>
          <w:sz w:val="22"/>
          <w:szCs w:val="22"/>
        </w:rPr>
        <w:t>MODERNIZACE</w:t>
      </w:r>
      <w:r w:rsidR="0048448B" w:rsidRPr="002B62A6">
        <w:rPr>
          <w:rFonts w:ascii="Segoe UI" w:hAnsi="Segoe UI" w:cs="Segoe UI"/>
          <w:bCs/>
          <w:sz w:val="22"/>
          <w:szCs w:val="22"/>
        </w:rPr>
        <w:t xml:space="preserve"> VOZOVNY SLATINA</w:t>
      </w:r>
      <w:r w:rsidRPr="002B62A6">
        <w:rPr>
          <w:rFonts w:ascii="Segoe UI" w:hAnsi="Segoe UI" w:cs="Segoe UI"/>
          <w:bCs/>
          <w:sz w:val="22"/>
          <w:szCs w:val="22"/>
        </w:rPr>
        <w:t>“, ve vztahu ke kterému bude Konzultant poskytovat Služby.</w:t>
      </w:r>
    </w:p>
    <w:p w14:paraId="79FCC009" w14:textId="6447735F" w:rsidR="001421C1" w:rsidRPr="002B62A6" w:rsidRDefault="001421C1" w:rsidP="00A14567">
      <w:pPr>
        <w:spacing w:before="240" w:line="276" w:lineRule="auto"/>
        <w:ind w:right="170"/>
        <w:jc w:val="both"/>
        <w:rPr>
          <w:rFonts w:ascii="Segoe UI" w:hAnsi="Segoe UI" w:cs="Segoe UI"/>
          <w:b/>
          <w:sz w:val="22"/>
          <w:szCs w:val="22"/>
        </w:rPr>
      </w:pPr>
      <w:r w:rsidRPr="002B62A6">
        <w:rPr>
          <w:rFonts w:ascii="Segoe UI" w:hAnsi="Segoe UI" w:cs="Segoe UI"/>
          <w:b/>
          <w:sz w:val="22"/>
          <w:szCs w:val="22"/>
        </w:rPr>
        <w:t xml:space="preserve">Pod-článek 1.1.8 se </w:t>
      </w:r>
      <w:r w:rsidR="00A14567" w:rsidRPr="002B62A6">
        <w:rPr>
          <w:rFonts w:ascii="Segoe UI" w:hAnsi="Segoe UI" w:cs="Segoe UI"/>
          <w:b/>
          <w:sz w:val="22"/>
          <w:szCs w:val="22"/>
        </w:rPr>
        <w:t>doplňuje</w:t>
      </w:r>
      <w:r w:rsidRPr="002B62A6">
        <w:rPr>
          <w:rFonts w:ascii="Segoe UI" w:hAnsi="Segoe UI" w:cs="Segoe UI"/>
          <w:b/>
          <w:sz w:val="22"/>
          <w:szCs w:val="22"/>
        </w:rPr>
        <w:t xml:space="preserve"> následovně:</w:t>
      </w:r>
    </w:p>
    <w:p w14:paraId="70602382" w14:textId="35F8140C"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bude Objednateli poskytovat Služby prostřednictvím Správce stavby a jeho týmu.</w:t>
      </w:r>
      <w:r w:rsidR="00AF5311" w:rsidRPr="002B62A6">
        <w:rPr>
          <w:rFonts w:ascii="Segoe UI" w:hAnsi="Segoe UI" w:cs="Segoe UI"/>
          <w:sz w:val="22"/>
          <w:szCs w:val="22"/>
        </w:rPr>
        <w:t>“</w:t>
      </w:r>
    </w:p>
    <w:p w14:paraId="1B3C2F2D" w14:textId="77777777" w:rsidR="001421C1" w:rsidRPr="002B62A6"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1.1.10 se doplňuje následovně:</w:t>
      </w:r>
    </w:p>
    <w:p w14:paraId="6EEA87E5"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„Datum zahájení Služeb: dle Pod-článku 4.2.2 Zvláštních podmínek.“</w:t>
      </w:r>
    </w:p>
    <w:p w14:paraId="71BA9322" w14:textId="77777777"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Pod-článek 1.1.11 se doplňuje následovně:</w:t>
      </w:r>
    </w:p>
    <w:p w14:paraId="1DAB63E8"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„Doba pro dokončení: dle Pod-článku 4.2.3 Zvláštních podmínek.“</w:t>
      </w:r>
    </w:p>
    <w:p w14:paraId="5B2BC4DF" w14:textId="5D8BA48C" w:rsidR="001421C1" w:rsidRPr="002B62A6" w:rsidDel="002D3AD0" w:rsidRDefault="001421C1" w:rsidP="0056666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Pr="002B62A6" w:rsidDel="002D3AD0">
        <w:rPr>
          <w:rFonts w:ascii="Segoe UI" w:eastAsiaTheme="minorHAnsi" w:hAnsi="Segoe UI" w:cs="Segoe UI"/>
          <w:b/>
          <w:color w:val="000000" w:themeColor="text1"/>
          <w:sz w:val="22"/>
          <w:szCs w:val="22"/>
          <w:lang w:eastAsia="en-US" w:bidi="ar-SA"/>
        </w:rPr>
        <w:t>1.1.1</w:t>
      </w:r>
      <w:r w:rsidR="0056666E" w:rsidRPr="002B62A6">
        <w:rPr>
          <w:rFonts w:ascii="Segoe UI" w:eastAsiaTheme="minorHAnsi" w:hAnsi="Segoe UI" w:cs="Segoe UI"/>
          <w:b/>
          <w:color w:val="000000" w:themeColor="text1"/>
          <w:sz w:val="22"/>
          <w:szCs w:val="22"/>
          <w:lang w:eastAsia="en-US" w:bidi="ar-SA"/>
        </w:rPr>
        <w:t>5</w:t>
      </w:r>
      <w:r w:rsidRPr="002B62A6" w:rsidDel="002D3AD0">
        <w:rPr>
          <w:rFonts w:ascii="Segoe UI" w:eastAsiaTheme="minorHAnsi" w:hAnsi="Segoe UI" w:cs="Segoe UI"/>
          <w:b/>
          <w:color w:val="000000" w:themeColor="text1"/>
          <w:sz w:val="22"/>
          <w:szCs w:val="22"/>
          <w:lang w:eastAsia="en-US" w:bidi="ar-SA"/>
        </w:rPr>
        <w:t xml:space="preserve"> se </w:t>
      </w:r>
      <w:r w:rsidR="0056666E" w:rsidRPr="002B62A6">
        <w:rPr>
          <w:rFonts w:ascii="Segoe UI" w:eastAsiaTheme="minorHAnsi" w:hAnsi="Segoe UI" w:cs="Segoe UI"/>
          <w:b/>
          <w:color w:val="000000" w:themeColor="text1"/>
          <w:sz w:val="22"/>
          <w:szCs w:val="22"/>
          <w:lang w:eastAsia="en-US" w:bidi="ar-SA"/>
        </w:rPr>
        <w:t>ruší a nahrazuje tímto zněním</w:t>
      </w:r>
      <w:r w:rsidRPr="002B62A6" w:rsidDel="002D3AD0">
        <w:rPr>
          <w:rFonts w:ascii="Segoe UI" w:eastAsiaTheme="minorHAnsi" w:hAnsi="Segoe UI" w:cs="Segoe UI"/>
          <w:b/>
          <w:color w:val="000000" w:themeColor="text1"/>
          <w:sz w:val="22"/>
          <w:szCs w:val="22"/>
          <w:lang w:eastAsia="en-US" w:bidi="ar-SA"/>
        </w:rPr>
        <w:t>:</w:t>
      </w:r>
    </w:p>
    <w:p w14:paraId="392C91BA" w14:textId="013BF136"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sidDel="002D3AD0">
        <w:rPr>
          <w:rFonts w:ascii="Segoe UI" w:eastAsiaTheme="minorHAnsi" w:hAnsi="Segoe UI" w:cs="Segoe UI"/>
          <w:b/>
          <w:color w:val="000000" w:themeColor="text1"/>
          <w:sz w:val="22"/>
          <w:szCs w:val="22"/>
          <w:lang w:eastAsia="en-US" w:bidi="ar-SA"/>
        </w:rPr>
        <w:t>Zadávací řízení</w:t>
      </w:r>
      <w:r w:rsidRPr="002B62A6" w:rsidDel="002D3AD0">
        <w:rPr>
          <w:rFonts w:ascii="Segoe UI" w:eastAsiaTheme="minorHAnsi" w:hAnsi="Segoe UI" w:cs="Segoe UI"/>
          <w:color w:val="000000" w:themeColor="text1"/>
          <w:sz w:val="22"/>
          <w:szCs w:val="22"/>
          <w:lang w:eastAsia="en-US" w:bidi="ar-SA"/>
        </w:rPr>
        <w:t>“ znamená zadávací řízení na veřejnou zakázku s názvem „</w:t>
      </w:r>
      <w:r w:rsidR="0048448B" w:rsidRPr="002B62A6">
        <w:rPr>
          <w:rFonts w:ascii="Segoe UI" w:eastAsiaTheme="minorHAnsi" w:hAnsi="Segoe UI" w:cs="Segoe UI"/>
          <w:color w:val="000000" w:themeColor="text1"/>
          <w:sz w:val="22"/>
          <w:szCs w:val="22"/>
          <w:lang w:eastAsia="en-US" w:bidi="ar-SA"/>
        </w:rPr>
        <w:t xml:space="preserve">VÝBĚR SPRÁVCE STAVBY – </w:t>
      </w:r>
      <w:r w:rsidR="001B5B41" w:rsidRPr="002B62A6">
        <w:rPr>
          <w:rFonts w:ascii="Segoe UI" w:eastAsiaTheme="minorHAnsi" w:hAnsi="Segoe UI" w:cs="Segoe UI"/>
          <w:color w:val="000000" w:themeColor="text1"/>
          <w:sz w:val="22"/>
          <w:szCs w:val="22"/>
          <w:lang w:eastAsia="en-US" w:bidi="ar-SA"/>
        </w:rPr>
        <w:t>MODERNIZACE</w:t>
      </w:r>
      <w:r w:rsidR="0048448B" w:rsidRPr="002B62A6">
        <w:rPr>
          <w:rFonts w:ascii="Segoe UI" w:eastAsiaTheme="minorHAnsi" w:hAnsi="Segoe UI" w:cs="Segoe UI"/>
          <w:color w:val="000000" w:themeColor="text1"/>
          <w:sz w:val="22"/>
          <w:szCs w:val="22"/>
          <w:lang w:eastAsia="en-US" w:bidi="ar-SA"/>
        </w:rPr>
        <w:t xml:space="preserve"> VOZOVNY SLATINA</w:t>
      </w:r>
      <w:r w:rsidRPr="002B62A6" w:rsidDel="002D3AD0">
        <w:rPr>
          <w:rFonts w:ascii="Segoe UI" w:hAnsi="Segoe UI" w:cs="Segoe UI"/>
          <w:bCs/>
          <w:sz w:val="22"/>
          <w:szCs w:val="22"/>
        </w:rPr>
        <w:t>“</w:t>
      </w:r>
      <w:r w:rsidRPr="002B62A6" w:rsidDel="002D3AD0">
        <w:rPr>
          <w:rFonts w:ascii="Segoe UI" w:eastAsiaTheme="minorHAnsi" w:hAnsi="Segoe UI" w:cs="Segoe UI"/>
          <w:color w:val="000000" w:themeColor="text1"/>
          <w:sz w:val="22"/>
          <w:szCs w:val="22"/>
          <w:lang w:eastAsia="en-US" w:bidi="ar-SA"/>
        </w:rPr>
        <w:t xml:space="preserve">, ev. č. ve Věstníku veřejných zakázek </w:t>
      </w:r>
      <w:r w:rsidRPr="002B62A6">
        <w:rPr>
          <w:rFonts w:ascii="Segoe UI" w:eastAsiaTheme="minorHAnsi" w:hAnsi="Segoe UI" w:cs="Segoe UI"/>
          <w:i/>
          <w:color w:val="000000" w:themeColor="text1"/>
          <w:sz w:val="22"/>
          <w:szCs w:val="22"/>
          <w:highlight w:val="yellow"/>
          <w:lang w:val="en-US" w:eastAsia="en-US" w:bidi="ar-SA"/>
        </w:rPr>
        <w:t>[dopln</w:t>
      </w:r>
      <w:r w:rsidRPr="002B62A6">
        <w:rPr>
          <w:rFonts w:ascii="Segoe UI" w:eastAsiaTheme="minorHAnsi" w:hAnsi="Segoe UI" w:cs="Segoe UI"/>
          <w:i/>
          <w:color w:val="000000" w:themeColor="text1"/>
          <w:sz w:val="22"/>
          <w:szCs w:val="22"/>
          <w:highlight w:val="yellow"/>
          <w:lang w:eastAsia="en-US" w:bidi="ar-SA"/>
        </w:rPr>
        <w:t>í zadavatel</w:t>
      </w:r>
      <w:r w:rsidRPr="002B62A6">
        <w:rPr>
          <w:rFonts w:ascii="Segoe UI" w:eastAsiaTheme="minorHAnsi" w:hAnsi="Segoe UI" w:cs="Segoe UI"/>
          <w:i/>
          <w:color w:val="000000" w:themeColor="text1"/>
          <w:sz w:val="22"/>
          <w:szCs w:val="22"/>
          <w:highlight w:val="yellow"/>
          <w:lang w:val="en-US" w:eastAsia="en-US" w:bidi="ar-SA"/>
        </w:rPr>
        <w:t>]</w:t>
      </w:r>
      <w:r w:rsidRPr="002B62A6" w:rsidDel="002D3AD0">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w:t>
      </w:r>
    </w:p>
    <w:p w14:paraId="7EEFB5BC" w14:textId="11A83BCD"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6</w:t>
      </w:r>
      <w:r w:rsidRPr="002B62A6">
        <w:rPr>
          <w:rFonts w:ascii="Segoe UI" w:eastAsiaTheme="minorHAnsi" w:hAnsi="Segoe UI" w:cs="Segoe UI"/>
          <w:b/>
          <w:color w:val="000000" w:themeColor="text1"/>
          <w:sz w:val="22"/>
          <w:szCs w:val="22"/>
          <w:lang w:eastAsia="en-US" w:bidi="ar-SA"/>
        </w:rPr>
        <w:t xml:space="preserve"> se nově doplňuje ve znění: </w:t>
      </w:r>
    </w:p>
    <w:p w14:paraId="4D1BEB40" w14:textId="73A15043"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b/>
          <w:color w:val="000000" w:themeColor="text1"/>
          <w:sz w:val="22"/>
          <w:szCs w:val="22"/>
          <w:lang w:eastAsia="en-US" w:bidi="ar-SA"/>
        </w:rPr>
        <w:t>Zadávací dokumentace</w:t>
      </w:r>
      <w:r w:rsidRPr="002B62A6">
        <w:rPr>
          <w:rFonts w:ascii="Segoe UI" w:eastAsiaTheme="minorHAnsi" w:hAnsi="Segoe UI" w:cs="Segoe UI"/>
          <w:color w:val="000000" w:themeColor="text1"/>
          <w:sz w:val="22"/>
          <w:szCs w:val="22"/>
          <w:lang w:eastAsia="en-US" w:bidi="ar-SA"/>
        </w:rPr>
        <w:t>“ znamená zadávací dokumentaci na veřejnou zakázku s názvem „</w:t>
      </w:r>
      <w:r w:rsidR="0048448B" w:rsidRPr="002B62A6">
        <w:rPr>
          <w:rFonts w:ascii="Segoe UI" w:eastAsiaTheme="minorHAnsi" w:hAnsi="Segoe UI" w:cs="Segoe UI"/>
          <w:color w:val="000000" w:themeColor="text1"/>
          <w:sz w:val="22"/>
          <w:szCs w:val="22"/>
          <w:lang w:eastAsia="en-US" w:bidi="ar-SA"/>
        </w:rPr>
        <w:t xml:space="preserve">VÝBĚR SPRÁVCE STAVBY – </w:t>
      </w:r>
      <w:r w:rsidR="001B5B41" w:rsidRPr="002B62A6">
        <w:rPr>
          <w:rFonts w:ascii="Segoe UI" w:eastAsiaTheme="minorHAnsi" w:hAnsi="Segoe UI" w:cs="Segoe UI"/>
          <w:color w:val="000000" w:themeColor="text1"/>
          <w:sz w:val="22"/>
          <w:szCs w:val="22"/>
          <w:lang w:eastAsia="en-US" w:bidi="ar-SA"/>
        </w:rPr>
        <w:t>MODERNIZACE</w:t>
      </w:r>
      <w:r w:rsidR="0048448B" w:rsidRPr="002B62A6">
        <w:rPr>
          <w:rFonts w:ascii="Segoe UI" w:eastAsiaTheme="minorHAnsi" w:hAnsi="Segoe UI" w:cs="Segoe UI"/>
          <w:color w:val="000000" w:themeColor="text1"/>
          <w:sz w:val="22"/>
          <w:szCs w:val="22"/>
          <w:lang w:eastAsia="en-US" w:bidi="ar-SA"/>
        </w:rPr>
        <w:t xml:space="preserve"> VOZOVNY SLATINA</w:t>
      </w:r>
      <w:r w:rsidRPr="002B62A6">
        <w:rPr>
          <w:rFonts w:ascii="Segoe UI" w:hAnsi="Segoe UI" w:cs="Segoe UI"/>
          <w:bCs/>
          <w:sz w:val="22"/>
          <w:szCs w:val="22"/>
        </w:rPr>
        <w:t>“</w:t>
      </w:r>
      <w:r w:rsidR="0056666E" w:rsidRPr="002B62A6">
        <w:rPr>
          <w:rFonts w:ascii="Segoe UI" w:eastAsiaTheme="minorHAnsi" w:hAnsi="Segoe UI" w:cs="Segoe UI"/>
          <w:color w:val="000000" w:themeColor="text1"/>
          <w:sz w:val="22"/>
          <w:szCs w:val="22"/>
          <w:lang w:eastAsia="en-US" w:bidi="ar-SA"/>
        </w:rPr>
        <w:t xml:space="preserve"> zadávanou v Zadávacím řízení.</w:t>
      </w:r>
      <w:r w:rsidRPr="002B62A6">
        <w:rPr>
          <w:rFonts w:ascii="Segoe UI" w:eastAsiaTheme="minorHAnsi" w:hAnsi="Segoe UI" w:cs="Segoe UI"/>
          <w:color w:val="000000" w:themeColor="text1"/>
          <w:sz w:val="22"/>
          <w:szCs w:val="22"/>
          <w:lang w:eastAsia="en-US" w:bidi="ar-SA"/>
        </w:rPr>
        <w:t>“</w:t>
      </w:r>
    </w:p>
    <w:p w14:paraId="455BFD86" w14:textId="0389966A"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7</w:t>
      </w:r>
      <w:r w:rsidRPr="002B62A6">
        <w:rPr>
          <w:rFonts w:ascii="Segoe UI" w:eastAsiaTheme="minorHAnsi" w:hAnsi="Segoe UI" w:cs="Segoe UI"/>
          <w:b/>
          <w:color w:val="000000" w:themeColor="text1"/>
          <w:sz w:val="22"/>
          <w:szCs w:val="22"/>
          <w:lang w:eastAsia="en-US" w:bidi="ar-SA"/>
        </w:rPr>
        <w:t xml:space="preserve"> se nově doplňuje ve znění:</w:t>
      </w:r>
    </w:p>
    <w:p w14:paraId="7519E2E8" w14:textId="5910E6F4" w:rsidR="001421C1" w:rsidRPr="002B62A6" w:rsidRDefault="001421C1" w:rsidP="001421C1">
      <w:pPr>
        <w:widowControl/>
        <w:autoSpaceDE w:val="0"/>
        <w:autoSpaceDN w:val="0"/>
        <w:adjustRightInd w:val="0"/>
        <w:spacing w:line="276" w:lineRule="auto"/>
        <w:jc w:val="both"/>
        <w:rPr>
          <w:rFonts w:ascii="Segoe UI" w:hAnsi="Segoe UI" w:cs="Segoe UI"/>
          <w:sz w:val="22"/>
          <w:szCs w:val="22"/>
          <w:shd w:val="clear" w:color="auto" w:fill="FFFFFF"/>
        </w:rPr>
      </w:pPr>
      <w:r w:rsidRPr="002B62A6">
        <w:rPr>
          <w:rFonts w:ascii="Segoe UI" w:hAnsi="Segoe UI" w:cs="Segoe UI"/>
          <w:b/>
          <w:sz w:val="22"/>
          <w:szCs w:val="22"/>
        </w:rPr>
        <w:t>„Dopis nabídky</w:t>
      </w:r>
      <w:r w:rsidRPr="002B62A6">
        <w:rPr>
          <w:rFonts w:ascii="Segoe UI" w:hAnsi="Segoe UI" w:cs="Segoe UI"/>
          <w:sz w:val="22"/>
          <w:szCs w:val="22"/>
        </w:rPr>
        <w:t>“ znamená dokument nadepsaný Dopis nabídky, který byl sestaven Konzultantem a obsahuje podepsanou nabídku na poskytnutí Služeb předloženou v Zadávacím řízení.“</w:t>
      </w:r>
      <w:r w:rsidRPr="002B62A6">
        <w:rPr>
          <w:rFonts w:ascii="Segoe UI" w:hAnsi="Segoe UI" w:cs="Segoe UI"/>
          <w:sz w:val="22"/>
          <w:szCs w:val="22"/>
          <w:shd w:val="clear" w:color="auto" w:fill="FFFFFF"/>
        </w:rPr>
        <w:t xml:space="preserve"> </w:t>
      </w:r>
    </w:p>
    <w:p w14:paraId="3A45D4D5" w14:textId="79FB5F3F"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8</w:t>
      </w:r>
      <w:r w:rsidRPr="002B62A6">
        <w:rPr>
          <w:rFonts w:ascii="Segoe UI" w:eastAsiaTheme="minorHAnsi" w:hAnsi="Segoe UI" w:cs="Segoe UI"/>
          <w:b/>
          <w:color w:val="000000" w:themeColor="text1"/>
          <w:sz w:val="22"/>
          <w:szCs w:val="22"/>
          <w:lang w:eastAsia="en-US" w:bidi="ar-SA"/>
        </w:rPr>
        <w:t xml:space="preserve"> se nově doplňuje ve znění:</w:t>
      </w:r>
    </w:p>
    <w:p w14:paraId="2402B7D6" w14:textId="5BFBFD06"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Přijatá smluvní částka</w:t>
      </w:r>
      <w:r w:rsidRPr="002B62A6">
        <w:rPr>
          <w:rFonts w:ascii="Segoe UI" w:hAnsi="Segoe UI" w:cs="Segoe UI"/>
          <w:bCs/>
          <w:sz w:val="22"/>
          <w:szCs w:val="22"/>
        </w:rPr>
        <w:t xml:space="preserve">“ znamená celková nabídková cena Konzultanta bez DPH, </w:t>
      </w:r>
      <w:r w:rsidR="0056666E" w:rsidRPr="002B62A6">
        <w:rPr>
          <w:rFonts w:ascii="Segoe UI" w:hAnsi="Segoe UI" w:cs="Segoe UI"/>
          <w:bCs/>
          <w:sz w:val="22"/>
          <w:szCs w:val="22"/>
        </w:rPr>
        <w:t xml:space="preserve">která je </w:t>
      </w:r>
      <w:r w:rsidRPr="002B62A6">
        <w:rPr>
          <w:rFonts w:ascii="Segoe UI" w:hAnsi="Segoe UI" w:cs="Segoe UI"/>
          <w:bCs/>
          <w:sz w:val="22"/>
          <w:szCs w:val="22"/>
        </w:rPr>
        <w:t>uveden</w:t>
      </w:r>
      <w:r w:rsidR="0056666E" w:rsidRPr="002B62A6">
        <w:rPr>
          <w:rFonts w:ascii="Segoe UI" w:hAnsi="Segoe UI" w:cs="Segoe UI"/>
          <w:bCs/>
          <w:sz w:val="22"/>
          <w:szCs w:val="22"/>
        </w:rPr>
        <w:t>a</w:t>
      </w:r>
      <w:r w:rsidRPr="002B62A6">
        <w:rPr>
          <w:rFonts w:ascii="Segoe UI" w:hAnsi="Segoe UI" w:cs="Segoe UI"/>
          <w:bCs/>
          <w:sz w:val="22"/>
          <w:szCs w:val="22"/>
        </w:rPr>
        <w:t xml:space="preserve"> v Dopise nabídky.“</w:t>
      </w:r>
    </w:p>
    <w:p w14:paraId="738AEB35" w14:textId="0E7A2E35"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56666E" w:rsidRPr="002B62A6">
        <w:rPr>
          <w:rFonts w:ascii="Segoe UI" w:eastAsiaTheme="minorHAnsi" w:hAnsi="Segoe UI" w:cs="Segoe UI"/>
          <w:b/>
          <w:color w:val="000000" w:themeColor="text1"/>
          <w:sz w:val="22"/>
          <w:szCs w:val="22"/>
          <w:lang w:eastAsia="en-US" w:bidi="ar-SA"/>
        </w:rPr>
        <w:t>19</w:t>
      </w:r>
      <w:r w:rsidRPr="002B62A6">
        <w:rPr>
          <w:rFonts w:ascii="Segoe UI" w:eastAsiaTheme="minorHAnsi" w:hAnsi="Segoe UI" w:cs="Segoe UI"/>
          <w:b/>
          <w:color w:val="000000" w:themeColor="text1"/>
          <w:sz w:val="22"/>
          <w:szCs w:val="22"/>
          <w:lang w:eastAsia="en-US" w:bidi="ar-SA"/>
        </w:rPr>
        <w:t xml:space="preserve"> se nově doplňuje ve znění:</w:t>
      </w:r>
    </w:p>
    <w:p w14:paraId="336E3AA7" w14:textId="7A7408AF"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Dopis o přijetí nabídky</w:t>
      </w:r>
      <w:r w:rsidRPr="002B62A6">
        <w:rPr>
          <w:rFonts w:ascii="Segoe UI" w:hAnsi="Segoe UI" w:cs="Segoe UI"/>
          <w:bCs/>
          <w:sz w:val="22"/>
          <w:szCs w:val="22"/>
        </w:rPr>
        <w:t xml:space="preserve">“ znamená oznámení Objednatele o výběru dodavatele adresované Konzultantovi, přičemž však </w:t>
      </w:r>
      <w:r w:rsidR="003261A3" w:rsidRPr="002B62A6">
        <w:rPr>
          <w:rFonts w:ascii="Segoe UI" w:hAnsi="Segoe UI" w:cs="Segoe UI"/>
          <w:bCs/>
          <w:sz w:val="22"/>
          <w:szCs w:val="22"/>
        </w:rPr>
        <w:t xml:space="preserve">k uzavření </w:t>
      </w:r>
      <w:r w:rsidRPr="002B62A6">
        <w:rPr>
          <w:rFonts w:ascii="Segoe UI" w:hAnsi="Segoe UI" w:cs="Segoe UI"/>
          <w:bCs/>
          <w:sz w:val="22"/>
          <w:szCs w:val="22"/>
        </w:rPr>
        <w:t>Smlouv</w:t>
      </w:r>
      <w:r w:rsidR="003261A3" w:rsidRPr="002B62A6">
        <w:rPr>
          <w:rFonts w:ascii="Segoe UI" w:hAnsi="Segoe UI" w:cs="Segoe UI"/>
          <w:bCs/>
          <w:sz w:val="22"/>
          <w:szCs w:val="22"/>
        </w:rPr>
        <w:t>y</w:t>
      </w:r>
      <w:r w:rsidRPr="002B62A6">
        <w:rPr>
          <w:rFonts w:ascii="Segoe UI" w:hAnsi="Segoe UI" w:cs="Segoe UI"/>
          <w:bCs/>
          <w:sz w:val="22"/>
          <w:szCs w:val="22"/>
        </w:rPr>
        <w:t xml:space="preserve"> </w:t>
      </w:r>
      <w:r w:rsidR="003261A3" w:rsidRPr="002B62A6">
        <w:rPr>
          <w:rFonts w:ascii="Segoe UI" w:hAnsi="Segoe UI" w:cs="Segoe UI"/>
          <w:bCs/>
          <w:sz w:val="22"/>
          <w:szCs w:val="22"/>
        </w:rPr>
        <w:t>dojde</w:t>
      </w:r>
      <w:r w:rsidRPr="002B62A6">
        <w:rPr>
          <w:rFonts w:ascii="Segoe UI" w:hAnsi="Segoe UI" w:cs="Segoe UI"/>
          <w:bCs/>
          <w:sz w:val="22"/>
          <w:szCs w:val="22"/>
        </w:rPr>
        <w:t xml:space="preserve"> až podpisem dokumentu Smlouva o poskytování Služeb oběma Stranami.“</w:t>
      </w:r>
    </w:p>
    <w:p w14:paraId="7E8CAC6F" w14:textId="0C1C2669" w:rsidR="00AF5311" w:rsidRPr="002B62A6" w:rsidRDefault="00AF5311" w:rsidP="00AF5311">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1.1.20 se nově doplňuje ve znění:</w:t>
      </w:r>
    </w:p>
    <w:p w14:paraId="6A37ED04" w14:textId="5A0BE44A" w:rsidR="00AF5311" w:rsidRPr="002B62A6" w:rsidRDefault="00AF5311" w:rsidP="00AF531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bCs/>
          <w:sz w:val="22"/>
          <w:szCs w:val="22"/>
        </w:rPr>
        <w:t>Tým Správce stavby</w:t>
      </w:r>
      <w:r w:rsidRPr="002B62A6">
        <w:rPr>
          <w:rFonts w:ascii="Segoe UI" w:hAnsi="Segoe UI" w:cs="Segoe UI"/>
          <w:sz w:val="22"/>
          <w:szCs w:val="22"/>
        </w:rPr>
        <w:t xml:space="preserve">“ zahrnuje Správce stavby </w:t>
      </w:r>
      <w:r w:rsidRPr="002B62A6">
        <w:rPr>
          <w:rFonts w:ascii="Segoe UI" w:eastAsiaTheme="minorHAnsi" w:hAnsi="Segoe UI" w:cs="Segoe UI"/>
          <w:color w:val="000000" w:themeColor="text1"/>
          <w:sz w:val="22"/>
          <w:szCs w:val="22"/>
          <w:lang w:eastAsia="en-US" w:bidi="ar-SA"/>
        </w:rPr>
        <w:t>a jeho realizační tým složený dle požadavků Objednatele v souladu s Přílohou 1 [</w:t>
      </w:r>
      <w:r w:rsidRPr="002B62A6">
        <w:rPr>
          <w:rFonts w:ascii="Segoe UI" w:eastAsiaTheme="minorHAnsi" w:hAnsi="Segoe UI" w:cs="Segoe UI"/>
          <w:i/>
          <w:color w:val="000000" w:themeColor="text1"/>
          <w:sz w:val="22"/>
          <w:szCs w:val="22"/>
          <w:lang w:eastAsia="en-US" w:bidi="ar-SA"/>
        </w:rPr>
        <w:t>Rozpis služeb včetně ceníku služeb</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w:t>
      </w:r>
    </w:p>
    <w:p w14:paraId="1F18BB8E" w14:textId="4F51C2FF"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 xml:space="preserve"> se nově doplňuje ve znění:</w:t>
      </w:r>
    </w:p>
    <w:p w14:paraId="0D9F4353" w14:textId="63BDE74D" w:rsidR="00AF531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b/>
          <w:color w:val="000000" w:themeColor="text1"/>
          <w:sz w:val="22"/>
          <w:szCs w:val="22"/>
          <w:lang w:eastAsia="en-US" w:bidi="ar-SA"/>
        </w:rPr>
        <w:t>Personál Konzultanta</w:t>
      </w:r>
      <w:r w:rsidRPr="002B62A6">
        <w:rPr>
          <w:rFonts w:ascii="Segoe UI" w:eastAsiaTheme="minorHAnsi" w:hAnsi="Segoe UI" w:cs="Segoe UI"/>
          <w:color w:val="000000" w:themeColor="text1"/>
          <w:sz w:val="22"/>
          <w:szCs w:val="22"/>
          <w:lang w:eastAsia="en-US" w:bidi="ar-SA"/>
        </w:rPr>
        <w:t xml:space="preserve">“ </w:t>
      </w:r>
      <w:r w:rsidR="00AF5311" w:rsidRPr="002B62A6">
        <w:rPr>
          <w:rFonts w:ascii="Segoe UI" w:eastAsiaTheme="minorHAnsi" w:hAnsi="Segoe UI" w:cs="Segoe UI"/>
          <w:color w:val="000000" w:themeColor="text1"/>
          <w:sz w:val="22"/>
          <w:szCs w:val="22"/>
          <w:lang w:eastAsia="en-US" w:bidi="ar-SA"/>
        </w:rPr>
        <w:t>zahrnuje Správce stavby, Tým Správce stavby</w:t>
      </w:r>
      <w:r w:rsidRPr="002B62A6">
        <w:rPr>
          <w:rFonts w:ascii="Segoe UI" w:eastAsiaTheme="minorHAnsi" w:hAnsi="Segoe UI" w:cs="Segoe UI"/>
          <w:color w:val="000000" w:themeColor="text1"/>
          <w:sz w:val="22"/>
          <w:szCs w:val="22"/>
          <w:lang w:eastAsia="en-US" w:bidi="ar-SA"/>
        </w:rPr>
        <w:t xml:space="preserve"> a veškeré další osoby, které se podílí na poskytování Služeb.“</w:t>
      </w:r>
    </w:p>
    <w:p w14:paraId="4C61DEEA" w14:textId="58DE568B"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nově doplňuje ve znění:</w:t>
      </w:r>
    </w:p>
    <w:p w14:paraId="61B18754" w14:textId="2787A8C5"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
          <w:sz w:val="22"/>
          <w:szCs w:val="22"/>
        </w:rPr>
        <w:t xml:space="preserve">„Zhotovitel Díla“ </w:t>
      </w:r>
      <w:r w:rsidRPr="002B62A6">
        <w:rPr>
          <w:rFonts w:ascii="Segoe UI" w:hAnsi="Segoe UI" w:cs="Segoe UI"/>
          <w:sz w:val="22"/>
          <w:szCs w:val="22"/>
        </w:rPr>
        <w:t>je právnická osoba, se kterou uzavře Objednatel smlouvu na zhotovení Díla.“</w:t>
      </w:r>
    </w:p>
    <w:p w14:paraId="3C27F424" w14:textId="1052A1B7"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3</w:t>
      </w:r>
      <w:r w:rsidRPr="002B62A6">
        <w:rPr>
          <w:rFonts w:ascii="Segoe UI" w:eastAsiaTheme="minorHAnsi" w:hAnsi="Segoe UI" w:cs="Segoe UI"/>
          <w:b/>
          <w:color w:val="000000" w:themeColor="text1"/>
          <w:sz w:val="22"/>
          <w:szCs w:val="22"/>
          <w:lang w:eastAsia="en-US" w:bidi="ar-SA"/>
        </w:rPr>
        <w:t xml:space="preserve"> se nově doplňuje ve znění:</w:t>
      </w:r>
    </w:p>
    <w:p w14:paraId="11039F81" w14:textId="6AF0C395" w:rsidR="00365BA3" w:rsidRPr="002B62A6" w:rsidRDefault="001421C1" w:rsidP="00365BA3">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
          <w:bCs/>
          <w:sz w:val="22"/>
          <w:szCs w:val="22"/>
        </w:rPr>
        <w:t>„Doba pro dokončení Díla“</w:t>
      </w:r>
      <w:r w:rsidRPr="002B62A6">
        <w:rPr>
          <w:rFonts w:ascii="Segoe UI" w:hAnsi="Segoe UI" w:cs="Segoe UI"/>
          <w:bCs/>
          <w:sz w:val="22"/>
          <w:szCs w:val="22"/>
        </w:rPr>
        <w:t xml:space="preserve"> je doba pro předání a převzetí Díla dle </w:t>
      </w:r>
      <w:r w:rsidR="003261A3" w:rsidRPr="002B62A6">
        <w:rPr>
          <w:rFonts w:ascii="Segoe UI" w:hAnsi="Segoe UI" w:cs="Segoe UI"/>
          <w:bCs/>
          <w:sz w:val="22"/>
          <w:szCs w:val="22"/>
        </w:rPr>
        <w:t>smlouvy</w:t>
      </w:r>
      <w:r w:rsidRPr="002B62A6">
        <w:rPr>
          <w:rFonts w:ascii="Segoe UI" w:hAnsi="Segoe UI" w:cs="Segoe UI"/>
          <w:bCs/>
          <w:sz w:val="22"/>
          <w:szCs w:val="22"/>
        </w:rPr>
        <w:t xml:space="preserve"> na zhotovení Díla uzavřen</w:t>
      </w:r>
      <w:r w:rsidR="003261A3" w:rsidRPr="002B62A6">
        <w:rPr>
          <w:rFonts w:ascii="Segoe UI" w:hAnsi="Segoe UI" w:cs="Segoe UI"/>
          <w:bCs/>
          <w:sz w:val="22"/>
          <w:szCs w:val="22"/>
        </w:rPr>
        <w:t>é</w:t>
      </w:r>
      <w:r w:rsidRPr="002B62A6">
        <w:rPr>
          <w:rFonts w:ascii="Segoe UI" w:hAnsi="Segoe UI" w:cs="Segoe UI"/>
          <w:bCs/>
          <w:sz w:val="22"/>
          <w:szCs w:val="22"/>
        </w:rPr>
        <w:t xml:space="preserve"> mezi Objednatelem a Zhotovitel</w:t>
      </w:r>
      <w:r w:rsidR="003261A3" w:rsidRPr="002B62A6">
        <w:rPr>
          <w:rFonts w:ascii="Segoe UI" w:hAnsi="Segoe UI" w:cs="Segoe UI"/>
          <w:bCs/>
          <w:sz w:val="22"/>
          <w:szCs w:val="22"/>
        </w:rPr>
        <w:t>em</w:t>
      </w:r>
      <w:r w:rsidRPr="002B62A6">
        <w:rPr>
          <w:rFonts w:ascii="Segoe UI" w:hAnsi="Segoe UI" w:cs="Segoe UI"/>
          <w:bCs/>
          <w:sz w:val="22"/>
          <w:szCs w:val="22"/>
        </w:rPr>
        <w:t xml:space="preserve"> Díla.“</w:t>
      </w:r>
      <w:r w:rsidR="00365BA3" w:rsidRPr="002B62A6">
        <w:rPr>
          <w:rFonts w:ascii="Segoe UI" w:hAnsi="Segoe UI" w:cs="Segoe UI"/>
          <w:bCs/>
          <w:sz w:val="22"/>
          <w:szCs w:val="22"/>
        </w:rPr>
        <w:t xml:space="preserve"> </w:t>
      </w:r>
    </w:p>
    <w:p w14:paraId="336E0C90" w14:textId="3E4AC516" w:rsidR="001421C1" w:rsidRPr="002B62A6" w:rsidRDefault="001421C1" w:rsidP="00AF531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24 </w:t>
      </w:r>
      <w:r w:rsidRPr="002B62A6">
        <w:rPr>
          <w:rFonts w:ascii="Segoe UI" w:eastAsiaTheme="minorHAnsi" w:hAnsi="Segoe UI" w:cs="Segoe UI"/>
          <w:b/>
          <w:color w:val="000000" w:themeColor="text1"/>
          <w:sz w:val="22"/>
          <w:szCs w:val="22"/>
          <w:lang w:eastAsia="en-US" w:bidi="ar-SA"/>
        </w:rPr>
        <w:t>se nově doplňuje ve znění:</w:t>
      </w:r>
    </w:p>
    <w:p w14:paraId="1FE4CA3B" w14:textId="1B0F8843" w:rsidR="001421C1" w:rsidRPr="002B62A6" w:rsidRDefault="001421C1" w:rsidP="00365BA3">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Pr="002B62A6">
        <w:rPr>
          <w:rFonts w:ascii="Segoe UI" w:hAnsi="Segoe UI" w:cs="Segoe UI"/>
          <w:b/>
          <w:sz w:val="22"/>
          <w:szCs w:val="22"/>
        </w:rPr>
        <w:t>Registr smluv</w:t>
      </w:r>
      <w:r w:rsidRPr="002B62A6">
        <w:rPr>
          <w:rFonts w:ascii="Segoe UI" w:hAnsi="Segoe UI" w:cs="Segoe UI"/>
          <w:sz w:val="22"/>
          <w:szCs w:val="22"/>
        </w:rPr>
        <w:t>“ je informační systém zřízený podle zákona č. 340/2015 Sb., o zvláštních podmínkách účinnosti některých smluv, uveřejňování těchto smluv a o registru smluv (zákon o registru smluv).“</w:t>
      </w:r>
    </w:p>
    <w:p w14:paraId="4E157A63" w14:textId="30D3F6F9" w:rsidR="001421C1" w:rsidRPr="002B62A6"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25 </w:t>
      </w:r>
      <w:r w:rsidRPr="002B62A6">
        <w:rPr>
          <w:rFonts w:ascii="Segoe UI" w:eastAsiaTheme="minorHAnsi" w:hAnsi="Segoe UI" w:cs="Segoe UI"/>
          <w:b/>
          <w:color w:val="000000" w:themeColor="text1"/>
          <w:sz w:val="22"/>
          <w:szCs w:val="22"/>
          <w:lang w:eastAsia="en-US" w:bidi="ar-SA"/>
        </w:rPr>
        <w:t>se nově doplňuje ve znění:</w:t>
      </w:r>
    </w:p>
    <w:p w14:paraId="2904F691" w14:textId="2855CC66" w:rsidR="001421C1" w:rsidRPr="002B62A6"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Staveniště</w:t>
      </w:r>
      <w:r w:rsidRPr="002B62A6">
        <w:rPr>
          <w:rFonts w:ascii="Segoe UI" w:eastAsiaTheme="minorHAnsi" w:hAnsi="Segoe UI" w:cs="Segoe UI"/>
          <w:color w:val="auto"/>
          <w:sz w:val="22"/>
          <w:szCs w:val="22"/>
          <w:lang w:eastAsia="en-US" w:bidi="ar-SA"/>
        </w:rPr>
        <w:t>“ označuje pozemky specifikované v</w:t>
      </w:r>
      <w:r w:rsidR="008B789B" w:rsidRPr="002B62A6">
        <w:rPr>
          <w:rFonts w:ascii="Segoe UI" w:eastAsiaTheme="minorHAnsi" w:hAnsi="Segoe UI" w:cs="Segoe UI"/>
          <w:color w:val="auto"/>
          <w:sz w:val="22"/>
          <w:szCs w:val="22"/>
          <w:lang w:eastAsia="en-US" w:bidi="ar-SA"/>
        </w:rPr>
        <w:t xml:space="preserve"> dokumentaci pro vydání </w:t>
      </w:r>
      <w:r w:rsidR="00C87535" w:rsidRPr="002B62A6">
        <w:rPr>
          <w:rFonts w:ascii="Segoe UI" w:eastAsiaTheme="minorHAnsi" w:hAnsi="Segoe UI" w:cs="Segoe UI"/>
          <w:color w:val="auto"/>
          <w:sz w:val="22"/>
          <w:szCs w:val="22"/>
          <w:lang w:eastAsia="en-US" w:bidi="ar-SA"/>
        </w:rPr>
        <w:t>společného povolení</w:t>
      </w:r>
      <w:r w:rsidR="008B789B" w:rsidRPr="002B62A6">
        <w:rPr>
          <w:rFonts w:ascii="Segoe UI" w:eastAsiaTheme="minorHAnsi" w:hAnsi="Segoe UI" w:cs="Segoe UI"/>
          <w:iCs/>
          <w:color w:val="auto"/>
          <w:sz w:val="22"/>
          <w:szCs w:val="22"/>
          <w:lang w:eastAsia="en-US" w:bidi="ar-SA"/>
        </w:rPr>
        <w:t>,</w:t>
      </w:r>
      <w:r w:rsidRPr="002B62A6">
        <w:rPr>
          <w:rFonts w:ascii="Segoe UI" w:eastAsiaTheme="minorHAnsi" w:hAnsi="Segoe UI" w:cs="Segoe UI"/>
          <w:iCs/>
          <w:color w:val="auto"/>
          <w:sz w:val="22"/>
          <w:szCs w:val="22"/>
          <w:lang w:eastAsia="en-US" w:bidi="ar-SA"/>
        </w:rPr>
        <w:t xml:space="preserve"> </w:t>
      </w:r>
      <w:r w:rsidRPr="002B62A6">
        <w:rPr>
          <w:rFonts w:ascii="Segoe UI" w:eastAsiaTheme="minorHAnsi" w:hAnsi="Segoe UI" w:cs="Segoe UI"/>
          <w:color w:val="auto"/>
          <w:sz w:val="22"/>
          <w:szCs w:val="22"/>
          <w:lang w:eastAsia="en-US" w:bidi="ar-SA"/>
        </w:rPr>
        <w:t>v území určeném k výstavbě Díla, na kterých Zhotovitel Díla zajišťuje provádění Díla a jakékoli další pozemky, na kterých Zhotovitel Díla zajišťuje činnosti související s</w:t>
      </w:r>
      <w:r w:rsidR="003261A3" w:rsidRPr="002B62A6">
        <w:rPr>
          <w:rFonts w:ascii="Segoe UI" w:eastAsiaTheme="minorHAnsi" w:hAnsi="Segoe UI" w:cs="Segoe UI"/>
          <w:color w:val="auto"/>
          <w:sz w:val="22"/>
          <w:szCs w:val="22"/>
          <w:lang w:eastAsia="en-US" w:bidi="ar-SA"/>
        </w:rPr>
        <w:t> </w:t>
      </w:r>
      <w:r w:rsidRPr="002B62A6">
        <w:rPr>
          <w:rFonts w:ascii="Segoe UI" w:eastAsiaTheme="minorHAnsi" w:hAnsi="Segoe UI" w:cs="Segoe UI"/>
          <w:color w:val="auto"/>
          <w:sz w:val="22"/>
          <w:szCs w:val="22"/>
          <w:lang w:eastAsia="en-US" w:bidi="ar-SA"/>
        </w:rPr>
        <w:t>prováděním Díla.“</w:t>
      </w:r>
    </w:p>
    <w:p w14:paraId="542611B0" w14:textId="2A1400A6" w:rsidR="00D7041C" w:rsidRPr="002B62A6" w:rsidRDefault="00D7041C" w:rsidP="00D7041C">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w:t>
      </w:r>
      <w:r w:rsidR="001B5B41" w:rsidRPr="002B62A6">
        <w:rPr>
          <w:rFonts w:ascii="Segoe UI" w:eastAsiaTheme="minorHAnsi" w:hAnsi="Segoe UI" w:cs="Segoe UI"/>
          <w:b/>
          <w:color w:val="auto"/>
          <w:sz w:val="22"/>
          <w:szCs w:val="22"/>
          <w:lang w:eastAsia="en-US" w:bidi="ar-SA"/>
        </w:rPr>
        <w:t xml:space="preserve">26 </w:t>
      </w:r>
      <w:r w:rsidRPr="002B62A6">
        <w:rPr>
          <w:rFonts w:ascii="Segoe UI" w:eastAsiaTheme="minorHAnsi" w:hAnsi="Segoe UI" w:cs="Segoe UI"/>
          <w:b/>
          <w:color w:val="auto"/>
          <w:sz w:val="22"/>
          <w:szCs w:val="22"/>
          <w:lang w:eastAsia="en-US" w:bidi="ar-SA"/>
        </w:rPr>
        <w:t>se nově doplňuje ve znění:</w:t>
      </w:r>
    </w:p>
    <w:p w14:paraId="57CFA627" w14:textId="6FD35E35" w:rsidR="00D7041C" w:rsidRPr="002B62A6" w:rsidRDefault="00D7041C" w:rsidP="00D7041C">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Důvěrná informace</w:t>
      </w:r>
      <w:r w:rsidRPr="002B62A6">
        <w:rPr>
          <w:rFonts w:ascii="Segoe UI" w:eastAsiaTheme="minorHAnsi" w:hAnsi="Segoe UI" w:cs="Segoe UI"/>
          <w:color w:val="auto"/>
          <w:sz w:val="22"/>
          <w:szCs w:val="22"/>
          <w:lang w:eastAsia="en-US" w:bidi="ar-SA"/>
        </w:rPr>
        <w:t xml:space="preserve">“ představuje informaci, která je konkurenčně významná, určitelná, ocenitelná, neveřejná a v relevantních obchodních kruzích </w:t>
      </w:r>
      <w:r w:rsidR="007729CE" w:rsidRPr="002B62A6">
        <w:rPr>
          <w:rFonts w:ascii="Segoe UI" w:eastAsiaTheme="minorHAnsi" w:hAnsi="Segoe UI" w:cs="Segoe UI"/>
          <w:color w:val="auto"/>
          <w:sz w:val="22"/>
          <w:szCs w:val="22"/>
          <w:lang w:eastAsia="en-US" w:bidi="ar-SA"/>
        </w:rPr>
        <w:t>běžně nedostupná, u které má Smluvní strana zájem na její ochraně a jako důvěrnou ji sama označí anebo jejíž důvěrný charakter bude vyplývat k okolností věci.</w:t>
      </w:r>
      <w:r w:rsidRPr="002B62A6">
        <w:rPr>
          <w:rFonts w:ascii="Segoe UI" w:eastAsiaTheme="minorHAnsi" w:hAnsi="Segoe UI" w:cs="Segoe UI"/>
          <w:color w:val="auto"/>
          <w:sz w:val="22"/>
          <w:szCs w:val="22"/>
          <w:lang w:eastAsia="en-US" w:bidi="ar-SA"/>
        </w:rPr>
        <w:t>“</w:t>
      </w:r>
    </w:p>
    <w:p w14:paraId="2070747E" w14:textId="1F7C7A83" w:rsidR="001421C1" w:rsidRPr="002B62A6" w:rsidRDefault="001421C1" w:rsidP="00365B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1.1.2</w:t>
      </w:r>
      <w:r w:rsidR="001B5B41" w:rsidRPr="002B62A6">
        <w:rPr>
          <w:rFonts w:ascii="Segoe UI" w:eastAsiaTheme="minorHAnsi" w:hAnsi="Segoe UI" w:cs="Segoe UI"/>
          <w:b/>
          <w:color w:val="auto"/>
          <w:sz w:val="22"/>
          <w:szCs w:val="22"/>
          <w:lang w:eastAsia="en-US" w:bidi="ar-SA"/>
        </w:rPr>
        <w:t>7</w:t>
      </w:r>
      <w:r w:rsidRPr="002B62A6">
        <w:rPr>
          <w:rFonts w:ascii="Segoe UI" w:eastAsiaTheme="minorHAnsi" w:hAnsi="Segoe UI" w:cs="Segoe UI"/>
          <w:b/>
          <w:color w:val="auto"/>
          <w:sz w:val="22"/>
          <w:szCs w:val="22"/>
          <w:lang w:eastAsia="en-US" w:bidi="ar-SA"/>
        </w:rPr>
        <w:t xml:space="preserve"> se nově doplňuje ve znění:</w:t>
      </w:r>
    </w:p>
    <w:p w14:paraId="1531D1FA" w14:textId="02CF134F" w:rsidR="001421C1" w:rsidRPr="002B62A6"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Náklady</w:t>
      </w:r>
      <w:r w:rsidRPr="002B62A6">
        <w:rPr>
          <w:rFonts w:ascii="Segoe UI" w:eastAsiaTheme="minorHAnsi" w:hAnsi="Segoe UI" w:cs="Segoe UI"/>
          <w:color w:val="auto"/>
          <w:sz w:val="22"/>
          <w:szCs w:val="22"/>
          <w:lang w:eastAsia="en-US" w:bidi="ar-SA"/>
        </w:rPr>
        <w:t>“ jsou všechny výdaje, které jsou (nebo budou) rozumně vynaloženy Konzultantem, ať již na Staveništi nebo mimo ně</w:t>
      </w:r>
      <w:r w:rsidR="003261A3" w:rsidRPr="002B62A6">
        <w:rPr>
          <w:rFonts w:ascii="Segoe UI" w:eastAsiaTheme="minorHAnsi" w:hAnsi="Segoe UI" w:cs="Segoe UI"/>
          <w:color w:val="auto"/>
          <w:sz w:val="22"/>
          <w:szCs w:val="22"/>
          <w:lang w:eastAsia="en-US" w:bidi="ar-SA"/>
        </w:rPr>
        <w:t>j</w:t>
      </w:r>
      <w:r w:rsidRPr="002B62A6">
        <w:rPr>
          <w:rFonts w:ascii="Segoe UI" w:eastAsiaTheme="minorHAnsi" w:hAnsi="Segoe UI" w:cs="Segoe UI"/>
          <w:color w:val="auto"/>
          <w:sz w:val="22"/>
          <w:szCs w:val="22"/>
          <w:lang w:eastAsia="en-US" w:bidi="ar-SA"/>
        </w:rPr>
        <w:t>, vždy však v přímé souvislosti s poskytováním Služeb, a to včetně režijních a podobných poplatků,</w:t>
      </w:r>
      <w:r w:rsidR="003261A3" w:rsidRPr="002B62A6">
        <w:rPr>
          <w:rFonts w:ascii="Segoe UI" w:eastAsiaTheme="minorHAnsi" w:hAnsi="Segoe UI" w:cs="Segoe UI"/>
          <w:color w:val="auto"/>
          <w:sz w:val="22"/>
          <w:szCs w:val="22"/>
          <w:lang w:eastAsia="en-US" w:bidi="ar-SA"/>
        </w:rPr>
        <w:t xml:space="preserve"> Náklady</w:t>
      </w:r>
      <w:r w:rsidRPr="002B62A6">
        <w:rPr>
          <w:rFonts w:ascii="Segoe UI" w:eastAsiaTheme="minorHAnsi" w:hAnsi="Segoe UI" w:cs="Segoe UI"/>
          <w:color w:val="auto"/>
          <w:sz w:val="22"/>
          <w:szCs w:val="22"/>
          <w:lang w:eastAsia="en-US" w:bidi="ar-SA"/>
        </w:rPr>
        <w:t xml:space="preserve"> nezahrnují zisk.“</w:t>
      </w:r>
    </w:p>
    <w:p w14:paraId="26D60599" w14:textId="3FF66016" w:rsidR="000E27FA" w:rsidRPr="002B62A6" w:rsidRDefault="000E27FA"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28 </w:t>
      </w:r>
      <w:r w:rsidRPr="002B62A6">
        <w:rPr>
          <w:rFonts w:ascii="Segoe UI" w:eastAsiaTheme="minorHAnsi" w:hAnsi="Segoe UI" w:cs="Segoe UI"/>
          <w:b/>
          <w:color w:val="000000" w:themeColor="text1"/>
          <w:sz w:val="22"/>
          <w:szCs w:val="22"/>
          <w:lang w:eastAsia="en-US" w:bidi="ar-SA"/>
        </w:rPr>
        <w:t>se nově doplňuje ve znění:</w:t>
      </w:r>
    </w:p>
    <w:p w14:paraId="5B21F47B" w14:textId="005E5637" w:rsidR="000E27FA" w:rsidRPr="002B62A6" w:rsidRDefault="000E27FA" w:rsidP="00365BA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sz w:val="22"/>
          <w:szCs w:val="22"/>
        </w:rPr>
        <w:t>Etapa výkonu revize projektové dokumentace</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odst. 3.1 </w:t>
      </w:r>
      <w:r w:rsidR="005C65D1" w:rsidRPr="002B62A6">
        <w:rPr>
          <w:rFonts w:ascii="Segoe UI" w:hAnsi="Segoe UI" w:cs="Segoe UI"/>
          <w:sz w:val="22"/>
          <w:szCs w:val="22"/>
        </w:rPr>
        <w:t xml:space="preserve">písm. </w:t>
      </w:r>
      <w:r w:rsidR="001B5B41" w:rsidRPr="002B62A6">
        <w:rPr>
          <w:rFonts w:ascii="Segoe UI" w:hAnsi="Segoe UI" w:cs="Segoe UI"/>
          <w:sz w:val="22"/>
          <w:szCs w:val="22"/>
        </w:rPr>
        <w:t>a</w:t>
      </w:r>
      <w:r w:rsidRPr="002B62A6">
        <w:rPr>
          <w:rFonts w:ascii="Segoe UI" w:hAnsi="Segoe UI" w:cs="Segoe UI"/>
          <w:sz w:val="22"/>
          <w:szCs w:val="22"/>
        </w:rPr>
        <w:t>) Zadávací dokumentace a</w:t>
      </w:r>
      <w:r w:rsidRPr="002B62A6">
        <w:rPr>
          <w:rFonts w:ascii="Segoe UI" w:eastAsiaTheme="minorHAnsi" w:hAnsi="Segoe UI" w:cs="Segoe UI"/>
          <w:color w:val="000000" w:themeColor="text1"/>
          <w:sz w:val="22"/>
          <w:szCs w:val="22"/>
          <w:lang w:eastAsia="en-US" w:bidi="ar-SA"/>
        </w:rPr>
        <w:t xml:space="preserve"> </w:t>
      </w:r>
      <w:r w:rsidRPr="002B62A6">
        <w:rPr>
          <w:rFonts w:ascii="Segoe UI" w:hAnsi="Segoe UI" w:cs="Segoe UI"/>
          <w:sz w:val="22"/>
          <w:szCs w:val="22"/>
        </w:rPr>
        <w:t>Přílohy 1 [Rozpis služeb včetně ceníku služeb].“</w:t>
      </w:r>
    </w:p>
    <w:p w14:paraId="7DC1B460" w14:textId="7B0732CE" w:rsidR="001421C1" w:rsidRPr="002B62A6" w:rsidRDefault="001421C1"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29 </w:t>
      </w:r>
      <w:r w:rsidRPr="002B62A6">
        <w:rPr>
          <w:rFonts w:ascii="Segoe UI" w:eastAsiaTheme="minorHAnsi" w:hAnsi="Segoe UI" w:cs="Segoe UI"/>
          <w:b/>
          <w:color w:val="000000" w:themeColor="text1"/>
          <w:sz w:val="22"/>
          <w:szCs w:val="22"/>
          <w:lang w:eastAsia="en-US" w:bidi="ar-SA"/>
        </w:rPr>
        <w:t>se nově doplňuje ve znění:</w:t>
      </w:r>
    </w:p>
    <w:p w14:paraId="6EFA44C5" w14:textId="62D20E68" w:rsidR="000E27FA" w:rsidRPr="002B62A6" w:rsidRDefault="001421C1" w:rsidP="00365BA3">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Etapa výkonu činnosti správce stavby</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w:t>
      </w:r>
      <w:bookmarkStart w:id="4" w:name="_Ref485374244"/>
      <w:r w:rsidRPr="002B62A6">
        <w:rPr>
          <w:rFonts w:ascii="Segoe UI" w:hAnsi="Segoe UI" w:cs="Segoe UI"/>
          <w:bCs/>
          <w:sz w:val="22"/>
          <w:szCs w:val="22"/>
        </w:rPr>
        <w:t xml:space="preserve">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b</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r w:rsidR="006E2DB7" w:rsidRPr="002B62A6">
        <w:rPr>
          <w:rFonts w:ascii="Segoe UI" w:hAnsi="Segoe UI" w:cs="Segoe UI"/>
          <w:sz w:val="22"/>
          <w:szCs w:val="22"/>
        </w:rPr>
        <w:t xml:space="preserve">; </w:t>
      </w:r>
    </w:p>
    <w:p w14:paraId="7FD9B21C" w14:textId="2A7C0C90" w:rsidR="00824344" w:rsidRPr="002B62A6" w:rsidRDefault="00824344" w:rsidP="005C65D1">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30 </w:t>
      </w:r>
      <w:r w:rsidRPr="002B62A6">
        <w:rPr>
          <w:rFonts w:ascii="Segoe UI" w:eastAsiaTheme="minorHAnsi" w:hAnsi="Segoe UI" w:cs="Segoe UI"/>
          <w:b/>
          <w:color w:val="000000" w:themeColor="text1"/>
          <w:sz w:val="22"/>
          <w:szCs w:val="22"/>
          <w:lang w:eastAsia="en-US" w:bidi="ar-SA"/>
        </w:rPr>
        <w:t>se nově doplňuje ve znění:</w:t>
      </w:r>
    </w:p>
    <w:p w14:paraId="42061ED5" w14:textId="2841E3DA" w:rsidR="00824344" w:rsidRPr="002B62A6" w:rsidRDefault="00824344" w:rsidP="0082434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sz w:val="22"/>
          <w:szCs w:val="22"/>
        </w:rPr>
        <w:t>Etapa výkonu inženýringu předcházejícímu kolaudaci Díla</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c</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p>
    <w:p w14:paraId="7CA2AE58" w14:textId="71D443FE" w:rsidR="00446EE7" w:rsidRPr="002B62A6" w:rsidRDefault="00446EE7" w:rsidP="00824344">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31 </w:t>
      </w:r>
      <w:r w:rsidRPr="002B62A6">
        <w:rPr>
          <w:rFonts w:ascii="Segoe UI" w:eastAsiaTheme="minorHAnsi" w:hAnsi="Segoe UI" w:cs="Segoe UI"/>
          <w:b/>
          <w:color w:val="000000" w:themeColor="text1"/>
          <w:sz w:val="22"/>
          <w:szCs w:val="22"/>
          <w:lang w:eastAsia="en-US" w:bidi="ar-SA"/>
        </w:rPr>
        <w:t>se nově doplňuje ve znění:</w:t>
      </w:r>
    </w:p>
    <w:p w14:paraId="5ABFC7B3" w14:textId="2E125A43" w:rsidR="001421C1" w:rsidRPr="002B62A6" w:rsidRDefault="00446EE7"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00824344" w:rsidRPr="002B62A6">
        <w:rPr>
          <w:rFonts w:ascii="Segoe UI" w:hAnsi="Segoe UI" w:cs="Segoe UI"/>
          <w:b/>
          <w:sz w:val="22"/>
          <w:szCs w:val="22"/>
        </w:rPr>
        <w:t>Etapa poradenských a kontrolních služeb v době trvání záruční doby Díla</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d</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bookmarkEnd w:id="4"/>
    </w:p>
    <w:p w14:paraId="2F9483AB" w14:textId="7071D450"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w:t>
      </w:r>
      <w:r w:rsidR="001B5B41" w:rsidRPr="002B62A6">
        <w:rPr>
          <w:rFonts w:ascii="Segoe UI" w:eastAsiaTheme="minorHAnsi" w:hAnsi="Segoe UI" w:cs="Segoe UI"/>
          <w:b/>
          <w:color w:val="auto"/>
          <w:sz w:val="22"/>
          <w:szCs w:val="22"/>
          <w:lang w:eastAsia="en-US" w:bidi="ar-SA"/>
        </w:rPr>
        <w:t xml:space="preserve">32 </w:t>
      </w:r>
      <w:r w:rsidRPr="002B62A6">
        <w:rPr>
          <w:rFonts w:ascii="Segoe UI" w:eastAsiaTheme="minorHAnsi" w:hAnsi="Segoe UI" w:cs="Segoe UI"/>
          <w:b/>
          <w:color w:val="auto"/>
          <w:sz w:val="22"/>
          <w:szCs w:val="22"/>
          <w:lang w:eastAsia="en-US" w:bidi="ar-SA"/>
        </w:rPr>
        <w:t>se nově doplňuje ve znění:</w:t>
      </w:r>
    </w:p>
    <w:p w14:paraId="6F8C1394" w14:textId="4E4B6E63"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Měsíční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.1 Zvláštních podmínek</w:t>
      </w:r>
      <w:r w:rsidRPr="002B62A6">
        <w:rPr>
          <w:rFonts w:ascii="Segoe UI" w:hAnsi="Segoe UI" w:cs="Segoe UI"/>
          <w:sz w:val="22"/>
          <w:szCs w:val="22"/>
        </w:rPr>
        <w:t>.“</w:t>
      </w:r>
    </w:p>
    <w:p w14:paraId="5C7DF645" w14:textId="360F6145" w:rsidR="001421C1" w:rsidRPr="002B62A6" w:rsidRDefault="001421C1" w:rsidP="003261A3">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33 </w:t>
      </w:r>
      <w:r w:rsidRPr="002B62A6">
        <w:rPr>
          <w:rFonts w:ascii="Segoe UI" w:eastAsiaTheme="minorHAnsi" w:hAnsi="Segoe UI" w:cs="Segoe UI"/>
          <w:b/>
          <w:color w:val="000000" w:themeColor="text1"/>
          <w:sz w:val="22"/>
          <w:szCs w:val="22"/>
          <w:lang w:eastAsia="en-US" w:bidi="ar-SA"/>
        </w:rPr>
        <w:t>se nově doplňuje ve znění:</w:t>
      </w:r>
    </w:p>
    <w:p w14:paraId="7B87DEBC" w14:textId="45C014B0" w:rsidR="003261A3" w:rsidRPr="002B62A6" w:rsidRDefault="001421C1" w:rsidP="00446EE7">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Pr="002B62A6">
        <w:rPr>
          <w:rFonts w:ascii="Segoe UI" w:hAnsi="Segoe UI" w:cs="Segoe UI"/>
          <w:b/>
          <w:sz w:val="22"/>
          <w:szCs w:val="22"/>
        </w:rPr>
        <w:t>Roční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.2 Zvláštních podmínek</w:t>
      </w:r>
      <w:r w:rsidRPr="002B62A6">
        <w:rPr>
          <w:rFonts w:ascii="Segoe UI" w:hAnsi="Segoe UI" w:cs="Segoe UI"/>
          <w:sz w:val="22"/>
          <w:szCs w:val="22"/>
        </w:rPr>
        <w:t>.“</w:t>
      </w:r>
    </w:p>
    <w:p w14:paraId="533E3091" w14:textId="50E13C4D" w:rsidR="001421C1" w:rsidRPr="002B62A6" w:rsidRDefault="001421C1" w:rsidP="003261A3">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34 </w:t>
      </w:r>
      <w:r w:rsidRPr="002B62A6">
        <w:rPr>
          <w:rFonts w:ascii="Segoe UI" w:eastAsiaTheme="minorHAnsi" w:hAnsi="Segoe UI" w:cs="Segoe UI"/>
          <w:b/>
          <w:color w:val="000000" w:themeColor="text1"/>
          <w:sz w:val="22"/>
          <w:szCs w:val="22"/>
          <w:lang w:eastAsia="en-US" w:bidi="ar-SA"/>
        </w:rPr>
        <w:t>se nově doplňuje ve znění:</w:t>
      </w:r>
    </w:p>
    <w:p w14:paraId="13D9FD40" w14:textId="1FBB01FD"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Závěrečná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.3 Zvláštních podmínek</w:t>
      </w:r>
      <w:r w:rsidRPr="002B62A6">
        <w:rPr>
          <w:rFonts w:ascii="Segoe UI" w:hAnsi="Segoe UI" w:cs="Segoe UI"/>
          <w:sz w:val="22"/>
          <w:szCs w:val="22"/>
        </w:rPr>
        <w:t>.“</w:t>
      </w:r>
    </w:p>
    <w:p w14:paraId="0B256D20" w14:textId="77777777" w:rsidR="001421C1" w:rsidRPr="002B62A6" w:rsidRDefault="001421C1" w:rsidP="00C63E77">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1.2.3 se nahrazuje novým zněním:</w:t>
      </w:r>
    </w:p>
    <w:p w14:paraId="35D80E83" w14:textId="32C48E4D"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„Níže uvedené dokumenty tvořící Smlouvu budou pokládány za vzájemně se doplňující, přičemž pro účely interpretace </w:t>
      </w:r>
      <w:r w:rsidR="00446EE7" w:rsidRPr="002B62A6">
        <w:rPr>
          <w:rFonts w:ascii="Segoe UI" w:eastAsiaTheme="minorHAnsi" w:hAnsi="Segoe UI" w:cs="Segoe UI"/>
          <w:color w:val="000000" w:themeColor="text1"/>
          <w:sz w:val="22"/>
          <w:szCs w:val="22"/>
          <w:lang w:eastAsia="en-US" w:bidi="ar-SA"/>
        </w:rPr>
        <w:t xml:space="preserve">dokumentů platí následující </w:t>
      </w:r>
      <w:r w:rsidRPr="002B62A6">
        <w:rPr>
          <w:rFonts w:ascii="Segoe UI" w:eastAsiaTheme="minorHAnsi" w:hAnsi="Segoe UI" w:cs="Segoe UI"/>
          <w:color w:val="000000" w:themeColor="text1"/>
          <w:sz w:val="22"/>
          <w:szCs w:val="22"/>
          <w:lang w:eastAsia="en-US" w:bidi="ar-SA"/>
        </w:rPr>
        <w:t>priorita dokumentů:</w:t>
      </w:r>
    </w:p>
    <w:p w14:paraId="007BB94A"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Smlouva</w:t>
      </w:r>
    </w:p>
    <w:p w14:paraId="257FEA28"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Zvláštní podmínky</w:t>
      </w:r>
    </w:p>
    <w:p w14:paraId="3746C2B2"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Přílohy 1, 2, 3 a 4</w:t>
      </w:r>
    </w:p>
    <w:p w14:paraId="30A7F48E"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Dopis nabídky Konzultanta</w:t>
      </w:r>
    </w:p>
    <w:p w14:paraId="365DAB20"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Obecné podmínky</w:t>
      </w:r>
    </w:p>
    <w:p w14:paraId="427AC5AA"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Dopis o přijetí nabídky Objednatele</w:t>
      </w:r>
    </w:p>
    <w:p w14:paraId="7AFDD8D4"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Související dokumenty tvořící součást Smlouvy, včetně Zadávací dokumentace.</w:t>
      </w:r>
    </w:p>
    <w:p w14:paraId="42EA0D3E" w14:textId="7EE5EE1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Jestliže se v dokumentech najde dvojznačnost nebo nesrovnalost, platí ustanovení dokumentu s vyšší prioritou</w:t>
      </w:r>
      <w:r w:rsidR="00AF5311" w:rsidRPr="002B62A6">
        <w:rPr>
          <w:rFonts w:ascii="Segoe UI" w:eastAsiaTheme="minorHAnsi" w:hAnsi="Segoe UI" w:cs="Segoe UI"/>
          <w:color w:val="000000" w:themeColor="text1"/>
          <w:sz w:val="22"/>
          <w:szCs w:val="22"/>
          <w:lang w:eastAsia="en-US" w:bidi="ar-SA"/>
        </w:rPr>
        <w:t>, či se tato ustanovení využijí pro výklad dvojznačnosti nebo nesrovnalosti</w:t>
      </w:r>
      <w:r w:rsidRPr="002B62A6">
        <w:rPr>
          <w:rFonts w:ascii="Segoe UI" w:eastAsiaTheme="minorHAnsi" w:hAnsi="Segoe UI" w:cs="Segoe UI"/>
          <w:color w:val="000000" w:themeColor="text1"/>
          <w:sz w:val="22"/>
          <w:szCs w:val="22"/>
          <w:lang w:eastAsia="en-US" w:bidi="ar-SA"/>
        </w:rPr>
        <w:t>.“</w:t>
      </w:r>
    </w:p>
    <w:p w14:paraId="45DAB370" w14:textId="77777777" w:rsidR="001421C1" w:rsidRPr="002B62A6" w:rsidRDefault="001421C1" w:rsidP="00446EE7">
      <w:pPr>
        <w:widowControl/>
        <w:tabs>
          <w:tab w:val="left" w:pos="4111"/>
        </w:tabs>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1.3.1 Komunikační prostředky se doplňuje následovně:</w:t>
      </w:r>
    </w:p>
    <w:p w14:paraId="7222A46E"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„Jazyk pro komunikaci: český.</w:t>
      </w:r>
    </w:p>
    <w:p w14:paraId="5E393274" w14:textId="223178A2" w:rsidR="001421C1" w:rsidRPr="002B62A6" w:rsidRDefault="00C36D3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Personál Konzultanta</w:t>
      </w:r>
      <w:r w:rsidR="001421C1" w:rsidRPr="002B62A6">
        <w:rPr>
          <w:rFonts w:ascii="Segoe UI" w:hAnsi="Segoe UI" w:cs="Segoe UI"/>
          <w:sz w:val="22"/>
          <w:szCs w:val="22"/>
        </w:rPr>
        <w:t xml:space="preserve">, který bude v rámci poskytování služeb komunikovat s Objednatelem, musí disponovat jazykovou znalostí českého (anebo slovenského) jazyka na úrovni pracovní komunikace, nebo musí </w:t>
      </w:r>
      <w:r w:rsidR="00446EE7" w:rsidRPr="002B62A6">
        <w:rPr>
          <w:rFonts w:ascii="Segoe UI" w:hAnsi="Segoe UI" w:cs="Segoe UI"/>
          <w:sz w:val="22"/>
          <w:szCs w:val="22"/>
        </w:rPr>
        <w:t xml:space="preserve">Konzultant </w:t>
      </w:r>
      <w:r w:rsidR="001421C1" w:rsidRPr="002B62A6">
        <w:rPr>
          <w:rFonts w:ascii="Segoe UI" w:hAnsi="Segoe UI" w:cs="Segoe UI"/>
          <w:sz w:val="22"/>
          <w:szCs w:val="22"/>
        </w:rPr>
        <w:t>vždy na vlastní náklady zajistit tlumočníka (pro osobní a</w:t>
      </w:r>
      <w:r w:rsidRPr="002B62A6">
        <w:rPr>
          <w:rFonts w:ascii="Segoe UI" w:hAnsi="Segoe UI" w:cs="Segoe UI"/>
          <w:sz w:val="22"/>
          <w:szCs w:val="22"/>
        </w:rPr>
        <w:t> </w:t>
      </w:r>
      <w:r w:rsidR="001421C1" w:rsidRPr="002B62A6">
        <w:rPr>
          <w:rFonts w:ascii="Segoe UI" w:hAnsi="Segoe UI" w:cs="Segoe UI"/>
          <w:sz w:val="22"/>
          <w:szCs w:val="22"/>
        </w:rPr>
        <w:t>telefonickou komunikaci), či překlad (pro písemnou komunikaci) tak, aby byla komunikace s Objednatelem účelná a plnění Smlouvy řádné. Tlumočník musí být k dispozici při každém kontrolním dni Díla, nedohodnou-li se Objednatel s Konzultantem jinak, nebo na vyžádání Objednatele také v jiné dny.</w:t>
      </w:r>
      <w:r w:rsidR="001421C1" w:rsidRPr="002B62A6">
        <w:rPr>
          <w:rFonts w:ascii="Segoe UI" w:eastAsiaTheme="minorHAnsi" w:hAnsi="Segoe UI" w:cs="Segoe UI"/>
          <w:color w:val="000000" w:themeColor="text1"/>
          <w:sz w:val="22"/>
          <w:szCs w:val="22"/>
          <w:lang w:eastAsia="en-US" w:bidi="ar-SA"/>
        </w:rPr>
        <w:t>“</w:t>
      </w:r>
    </w:p>
    <w:p w14:paraId="7709A599"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1.3.2 se nově doplňuje ve znění:</w:t>
      </w:r>
    </w:p>
    <w:p w14:paraId="4822E5C1" w14:textId="3AEF95C9"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000000" w:themeColor="text1"/>
          <w:sz w:val="22"/>
          <w:szCs w:val="22"/>
          <w:lang w:eastAsia="en-US" w:bidi="ar-SA"/>
        </w:rPr>
        <w:t xml:space="preserve">„Komunikačním prostředkem v době plnění služeb v rámci </w:t>
      </w:r>
      <w:r w:rsidRPr="002B62A6">
        <w:rPr>
          <w:rFonts w:ascii="Segoe UI" w:hAnsi="Segoe UI" w:cs="Segoe UI"/>
          <w:b/>
          <w:sz w:val="22"/>
          <w:szCs w:val="22"/>
        </w:rPr>
        <w:t>Etapy výkonu činnosti správce stavby</w:t>
      </w:r>
      <w:r w:rsidR="00824344" w:rsidRPr="002B62A6">
        <w:rPr>
          <w:rFonts w:ascii="Segoe UI" w:hAnsi="Segoe UI" w:cs="Segoe UI"/>
          <w:b/>
          <w:sz w:val="22"/>
          <w:szCs w:val="22"/>
        </w:rPr>
        <w:t>, Etapy výkonu inženýringu předcházejícímu kolaudaci Díla</w:t>
      </w:r>
      <w:r w:rsidR="00067530" w:rsidRPr="002B62A6">
        <w:rPr>
          <w:rFonts w:ascii="Segoe UI" w:hAnsi="Segoe UI" w:cs="Segoe UI"/>
          <w:sz w:val="22"/>
          <w:szCs w:val="22"/>
        </w:rPr>
        <w:t xml:space="preserve"> a</w:t>
      </w:r>
      <w:r w:rsidR="00067530" w:rsidRPr="002B62A6">
        <w:rPr>
          <w:rFonts w:ascii="Segoe UI" w:hAnsi="Segoe UI" w:cs="Segoe UI"/>
          <w:b/>
          <w:bCs/>
          <w:sz w:val="22"/>
          <w:szCs w:val="22"/>
        </w:rPr>
        <w:t xml:space="preserve"> </w:t>
      </w:r>
      <w:r w:rsidR="00824344" w:rsidRPr="002B62A6">
        <w:rPr>
          <w:rFonts w:ascii="Segoe UI" w:hAnsi="Segoe UI" w:cs="Segoe UI"/>
          <w:b/>
          <w:sz w:val="22"/>
          <w:szCs w:val="22"/>
        </w:rPr>
        <w:t xml:space="preserve">Etapy poradenských a kontrolních služeb v době trvání záruční doby Díla </w:t>
      </w:r>
      <w:r w:rsidRPr="002B62A6">
        <w:rPr>
          <w:rFonts w:ascii="Segoe UI" w:eastAsiaTheme="minorHAnsi" w:hAnsi="Segoe UI" w:cs="Segoe UI"/>
          <w:color w:val="000000" w:themeColor="text1"/>
          <w:sz w:val="22"/>
          <w:szCs w:val="22"/>
          <w:lang w:eastAsia="en-US" w:bidi="ar-SA"/>
        </w:rPr>
        <w:t xml:space="preserve">bude přednostně ve všech situacích, kdy je to možné, Informační systém Projektu, definovaný </w:t>
      </w:r>
      <w:r w:rsidR="002E3E19" w:rsidRPr="002B62A6">
        <w:rPr>
          <w:rFonts w:ascii="Segoe UI" w:eastAsiaTheme="minorHAnsi" w:hAnsi="Segoe UI" w:cs="Segoe UI"/>
          <w:color w:val="000000" w:themeColor="text1"/>
          <w:sz w:val="22"/>
          <w:szCs w:val="22"/>
          <w:lang w:eastAsia="en-US" w:bidi="ar-SA"/>
        </w:rPr>
        <w:t xml:space="preserve">Příloze </w:t>
      </w:r>
      <w:r w:rsidRPr="002B62A6">
        <w:rPr>
          <w:rFonts w:ascii="Segoe UI" w:eastAsiaTheme="minorHAnsi" w:hAnsi="Segoe UI" w:cs="Segoe UI"/>
          <w:color w:val="000000" w:themeColor="text1"/>
          <w:sz w:val="22"/>
          <w:szCs w:val="22"/>
          <w:lang w:eastAsia="en-US" w:bidi="ar-SA"/>
        </w:rPr>
        <w:t xml:space="preserve">č. 1 </w:t>
      </w:r>
      <w:r w:rsidRPr="002B62A6">
        <w:rPr>
          <w:rFonts w:ascii="Segoe UI" w:hAnsi="Segoe UI" w:cs="Segoe UI"/>
          <w:sz w:val="22"/>
          <w:szCs w:val="22"/>
        </w:rPr>
        <w:t>[Rozsah služeb včetně ceníku služeb]</w:t>
      </w:r>
      <w:r w:rsidR="00067530" w:rsidRPr="002B62A6">
        <w:rPr>
          <w:rFonts w:ascii="Segoe UI" w:hAnsi="Segoe UI" w:cs="Segoe UI"/>
          <w:sz w:val="22"/>
          <w:szCs w:val="22"/>
        </w:rPr>
        <w:t>.</w:t>
      </w:r>
      <w:r w:rsidRPr="002B62A6">
        <w:rPr>
          <w:rFonts w:ascii="Segoe UI" w:eastAsiaTheme="minorHAnsi" w:hAnsi="Segoe UI" w:cs="Segoe UI"/>
          <w:color w:val="000000" w:themeColor="text1"/>
          <w:sz w:val="22"/>
          <w:szCs w:val="22"/>
          <w:lang w:eastAsia="en-US" w:bidi="ar-SA"/>
        </w:rPr>
        <w:t xml:space="preserve">“ </w:t>
      </w:r>
    </w:p>
    <w:p w14:paraId="6C3B5585"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1.4.1 Právo a jazyk se doplňuje následovně:</w:t>
      </w:r>
    </w:p>
    <w:p w14:paraId="3B4CC089"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„Rozhodný jazyk: český</w:t>
      </w:r>
    </w:p>
    <w:p w14:paraId="6093D309"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Právo, kterým se řídí Smlouva: Právní řád České republiky, zejména zákon č. 89/2012 Sb., občanský zákoník, ve znění pozdějších předpisů (dále jen „občanský zákoník“) a zákon č. 134/2016 Sb., o zadávání veřejných zakázek, ve znění pozdějších předpisů (dále jen „zákon o zadávání veřejných zakázek“ nebo „ZZVZ“).“</w:t>
      </w:r>
    </w:p>
    <w:p w14:paraId="724C4BAE"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1.6.3 se nahrazuje novým zněním:</w:t>
      </w:r>
    </w:p>
    <w:p w14:paraId="74005136" w14:textId="74AD8E9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„V případě, kdy Konzultant nebude poskytovat Služby vlastními kapacitami, je povinen Objednateli neprodleně oznámit své poddodavatele, jejich identifikační údaje a rozsah plnění, kter</w:t>
      </w:r>
      <w:r w:rsidR="00F3732E" w:rsidRPr="002B62A6">
        <w:rPr>
          <w:rFonts w:ascii="Segoe UI" w:eastAsiaTheme="minorHAnsi" w:hAnsi="Segoe UI" w:cs="Segoe UI"/>
          <w:color w:val="000000" w:themeColor="text1"/>
          <w:sz w:val="22"/>
          <w:szCs w:val="22"/>
          <w:lang w:eastAsia="en-US" w:bidi="ar-SA"/>
        </w:rPr>
        <w:t>ý</w:t>
      </w:r>
      <w:r w:rsidRPr="002B62A6">
        <w:rPr>
          <w:rFonts w:ascii="Segoe UI" w:eastAsiaTheme="minorHAnsi" w:hAnsi="Segoe UI" w:cs="Segoe UI"/>
          <w:color w:val="000000" w:themeColor="text1"/>
          <w:sz w:val="22"/>
          <w:szCs w:val="22"/>
          <w:lang w:eastAsia="en-US" w:bidi="ar-SA"/>
        </w:rPr>
        <w:t xml:space="preserve"> jejich prostřednictvím bude zajišťovat. Konzultant je povinen oznámit jakoukoliv změnu v seznamu poddodavatelů Objednateli do 5 pracovních dní od jejího provedení; pro změnu poddodavatele, pomocí kterého byla prokázána část kvalifikace v Zadávacím řízení, musí být dodržen postup dle Pod-článku 3.8.1 Zvláštních podmínek.“</w:t>
      </w:r>
    </w:p>
    <w:p w14:paraId="519FC5CB"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1.7.1 se nahrazuje novým zněním:</w:t>
      </w:r>
    </w:p>
    <w:p w14:paraId="7973EE2F" w14:textId="132FE912"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poskytuje Objednateli oprávnění užívat výsledky tvůrčí činnosti dle Smlouvy včetně hmotného zachycení výsledků činnosti, </w:t>
      </w:r>
      <w:r w:rsidRPr="002B62A6">
        <w:rPr>
          <w:rFonts w:ascii="Segoe UI" w:eastAsiaTheme="minorHAnsi" w:hAnsi="Segoe UI" w:cs="Segoe UI"/>
          <w:color w:val="000000" w:themeColor="text1"/>
          <w:sz w:val="22"/>
          <w:szCs w:val="22"/>
          <w:lang w:eastAsia="en-US" w:bidi="ar-SA"/>
        </w:rPr>
        <w:t>a to nejen pro účely Projektu a pro účely, pro které jsou tyto dokumenty zamýšleny dle Smlouvy,</w:t>
      </w:r>
      <w:r w:rsidRPr="002B62A6">
        <w:rPr>
          <w:rFonts w:ascii="Segoe UI" w:hAnsi="Segoe UI" w:cs="Segoe UI"/>
          <w:sz w:val="22"/>
          <w:szCs w:val="22"/>
        </w:rPr>
        <w:t xml:space="preserve"> všemi známými způsoby užití, zejména jejich dalším zpracováním, úpravami a rozmnožováním Objednatelem či třetí osobou (dále jen „</w:t>
      </w:r>
      <w:r w:rsidRPr="002B62A6">
        <w:rPr>
          <w:rFonts w:ascii="Segoe UI" w:hAnsi="Segoe UI" w:cs="Segoe UI"/>
          <w:b/>
          <w:i/>
          <w:sz w:val="22"/>
          <w:szCs w:val="22"/>
        </w:rPr>
        <w:t>Licence</w:t>
      </w:r>
      <w:r w:rsidRPr="002B62A6">
        <w:rPr>
          <w:rFonts w:ascii="Segoe UI" w:hAnsi="Segoe UI" w:cs="Segoe UI"/>
          <w:sz w:val="22"/>
          <w:szCs w:val="22"/>
        </w:rPr>
        <w:t xml:space="preserve">“) bez dalšího souhlasu Konzultanta. </w:t>
      </w:r>
      <w:r w:rsidR="00D7041C" w:rsidRPr="002B62A6">
        <w:rPr>
          <w:rFonts w:ascii="Segoe UI" w:hAnsi="Segoe UI" w:cs="Segoe UI"/>
          <w:sz w:val="22"/>
          <w:szCs w:val="22"/>
        </w:rPr>
        <w:t xml:space="preserve">Uvedené platí rovněž pro výsledky tvůrčí činnosti (včetně jejích hmotného zachycení) poddodavatelů Konzultanta. </w:t>
      </w:r>
      <w:r w:rsidRPr="002B62A6">
        <w:rPr>
          <w:rFonts w:ascii="Segoe UI" w:hAnsi="Segoe UI" w:cs="Segoe UI"/>
          <w:sz w:val="22"/>
          <w:szCs w:val="22"/>
        </w:rPr>
        <w:t>Objednatel Licenci udělenou na základě této smlouvy přijímá převzetím příslušné části plnění dle této Smlouvy.</w:t>
      </w:r>
    </w:p>
    <w:p w14:paraId="6F85816C"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Konzultant poskytuje Licenci dle této smlouvy jako výhradní, bez územního omezení, tedy jako celosvětovou a na celou dobu trvání majetkových práv k výsledkům tvůrčí činnosti Konzultanta dle této Smlouvy včetně hmotného zachycení výsledků činnosti Konzultanta ke splnění předmětu Smlouvy. Objednatel je oprávněn práva tvořící součást Licence dle této smlouvy poskytnout třetí osobě, a to ve stejném či menším rozsahu, v jakém je Objednatel oprávněn užívat práv z Licence. Práva z Licence poskytnuté touto smlouvou, přecházejí při zániku Objednatele na jeho právního nástupce. Konzultant podpisem smlouvy prohlašuje, že odměna za Licenci dle tohoto článku smlouvy je již zahrnuta ve Smluvní ceně za poskytování Služeb dle Smlouvy.“</w:t>
      </w:r>
    </w:p>
    <w:p w14:paraId="31D42D2A" w14:textId="57038FA6" w:rsidR="00054FF0" w:rsidRPr="002B62A6" w:rsidRDefault="00054FF0" w:rsidP="00007DF2">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1.8 </w:t>
      </w:r>
      <w:r w:rsidR="00D7041C" w:rsidRPr="002B62A6">
        <w:rPr>
          <w:rFonts w:ascii="Segoe UI" w:hAnsi="Segoe UI" w:cs="Segoe UI"/>
          <w:b/>
          <w:sz w:val="22"/>
          <w:szCs w:val="22"/>
        </w:rPr>
        <w:t>se ruší a nově se doplňuje v následujícím</w:t>
      </w:r>
      <w:r w:rsidRPr="002B62A6">
        <w:rPr>
          <w:rFonts w:ascii="Segoe UI" w:hAnsi="Segoe UI" w:cs="Segoe UI"/>
          <w:b/>
          <w:sz w:val="22"/>
          <w:szCs w:val="22"/>
        </w:rPr>
        <w:t xml:space="preserve"> znění</w:t>
      </w:r>
      <w:r w:rsidR="00D7041C" w:rsidRPr="002B62A6">
        <w:rPr>
          <w:rFonts w:ascii="Segoe UI" w:hAnsi="Segoe UI" w:cs="Segoe UI"/>
          <w:b/>
          <w:sz w:val="22"/>
          <w:szCs w:val="22"/>
        </w:rPr>
        <w:t xml:space="preserve"> (včetně nového názvu „Důvěrné informace“)</w:t>
      </w:r>
      <w:r w:rsidRPr="002B62A6">
        <w:rPr>
          <w:rFonts w:ascii="Segoe UI" w:hAnsi="Segoe UI" w:cs="Segoe UI"/>
          <w:b/>
          <w:sz w:val="22"/>
          <w:szCs w:val="22"/>
        </w:rPr>
        <w:t>:</w:t>
      </w:r>
    </w:p>
    <w:p w14:paraId="4F07025C" w14:textId="72EBA033" w:rsidR="00054FF0" w:rsidRPr="002B62A6" w:rsidRDefault="00054FF0" w:rsidP="00054FF0">
      <w:pPr>
        <w:spacing w:line="276" w:lineRule="auto"/>
        <w:jc w:val="both"/>
        <w:rPr>
          <w:rFonts w:ascii="Segoe UI" w:hAnsi="Segoe UI" w:cs="Segoe UI"/>
          <w:bCs/>
          <w:sz w:val="22"/>
          <w:szCs w:val="22"/>
        </w:rPr>
      </w:pPr>
      <w:r w:rsidRPr="002B62A6">
        <w:rPr>
          <w:rFonts w:ascii="Segoe UI" w:hAnsi="Segoe UI" w:cs="Segoe UI"/>
          <w:bCs/>
          <w:sz w:val="22"/>
          <w:szCs w:val="22"/>
        </w:rPr>
        <w:t>1.8.1</w:t>
      </w:r>
      <w:r w:rsidR="009E75C2" w:rsidRPr="002B62A6">
        <w:rPr>
          <w:rFonts w:ascii="Segoe UI" w:hAnsi="Segoe UI" w:cs="Segoe UI"/>
          <w:bCs/>
          <w:sz w:val="22"/>
          <w:szCs w:val="22"/>
        </w:rPr>
        <w:tab/>
      </w:r>
      <w:r w:rsidR="001D4CF1" w:rsidRPr="002B62A6">
        <w:rPr>
          <w:rFonts w:ascii="Segoe UI" w:hAnsi="Segoe UI" w:cs="Segoe UI"/>
          <w:bCs/>
          <w:sz w:val="22"/>
          <w:szCs w:val="22"/>
        </w:rPr>
        <w:t>S výjimkou předchozího písemného souhlasu druhé Strany, žádná ze Stra</w:t>
      </w:r>
      <w:r w:rsidR="00713D93" w:rsidRPr="002B62A6">
        <w:rPr>
          <w:rFonts w:ascii="Segoe UI" w:hAnsi="Segoe UI" w:cs="Segoe UI"/>
          <w:bCs/>
          <w:sz w:val="22"/>
          <w:szCs w:val="22"/>
        </w:rPr>
        <w:t>n nesmí zveřejnit, způsobit zveřejnění n</w:t>
      </w:r>
      <w:r w:rsidR="00ED4D0E" w:rsidRPr="002B62A6">
        <w:rPr>
          <w:rFonts w:ascii="Segoe UI" w:hAnsi="Segoe UI" w:cs="Segoe UI"/>
          <w:bCs/>
          <w:sz w:val="22"/>
          <w:szCs w:val="22"/>
        </w:rPr>
        <w:t>e</w:t>
      </w:r>
      <w:r w:rsidR="00713D93" w:rsidRPr="002B62A6">
        <w:rPr>
          <w:rFonts w:ascii="Segoe UI" w:hAnsi="Segoe UI" w:cs="Segoe UI"/>
          <w:bCs/>
          <w:sz w:val="22"/>
          <w:szCs w:val="22"/>
        </w:rPr>
        <w:t xml:space="preserve">bo dovolit zveřejnit svým zaměstnancům, odborným poradcům, zástupcům nebo sub-konzultantům jakoukoli Důvěrnou </w:t>
      </w:r>
      <w:r w:rsidR="00A04BF6" w:rsidRPr="002B62A6">
        <w:rPr>
          <w:rFonts w:ascii="Segoe UI" w:hAnsi="Segoe UI" w:cs="Segoe UI"/>
          <w:bCs/>
          <w:sz w:val="22"/>
          <w:szCs w:val="22"/>
        </w:rPr>
        <w:t>informaci třetím stran</w:t>
      </w:r>
      <w:r w:rsidR="00ED4D0E" w:rsidRPr="002B62A6">
        <w:rPr>
          <w:rFonts w:ascii="Segoe UI" w:hAnsi="Segoe UI" w:cs="Segoe UI"/>
          <w:bCs/>
          <w:sz w:val="22"/>
          <w:szCs w:val="22"/>
        </w:rPr>
        <w:t>ám.</w:t>
      </w:r>
    </w:p>
    <w:p w14:paraId="201080A3" w14:textId="6C911256" w:rsidR="00FB2295" w:rsidRPr="002B62A6" w:rsidRDefault="00FB2295" w:rsidP="00054FF0">
      <w:pPr>
        <w:spacing w:line="276" w:lineRule="auto"/>
        <w:jc w:val="both"/>
        <w:rPr>
          <w:rFonts w:ascii="Segoe UI" w:hAnsi="Segoe UI" w:cs="Segoe UI"/>
          <w:bCs/>
          <w:sz w:val="22"/>
          <w:szCs w:val="22"/>
        </w:rPr>
      </w:pPr>
      <w:r w:rsidRPr="002B62A6">
        <w:rPr>
          <w:rFonts w:ascii="Segoe UI" w:hAnsi="Segoe UI" w:cs="Segoe UI"/>
          <w:bCs/>
          <w:sz w:val="22"/>
          <w:szCs w:val="22"/>
        </w:rPr>
        <w:t>1.8.2</w:t>
      </w:r>
      <w:r w:rsidR="009E75C2" w:rsidRPr="002B62A6">
        <w:rPr>
          <w:rFonts w:ascii="Segoe UI" w:hAnsi="Segoe UI" w:cs="Segoe UI"/>
          <w:bCs/>
          <w:sz w:val="22"/>
          <w:szCs w:val="22"/>
        </w:rPr>
        <w:tab/>
      </w:r>
      <w:r w:rsidR="009A147D" w:rsidRPr="002B62A6">
        <w:rPr>
          <w:rFonts w:ascii="Segoe UI" w:hAnsi="Segoe UI" w:cs="Segoe UI"/>
          <w:bCs/>
          <w:sz w:val="22"/>
          <w:szCs w:val="22"/>
        </w:rPr>
        <w:t>Omezení týkající se užití a zveřejnění stanovená v Pod-článku 1.</w:t>
      </w:r>
      <w:r w:rsidR="00395D4F" w:rsidRPr="002B62A6">
        <w:rPr>
          <w:rFonts w:ascii="Segoe UI" w:hAnsi="Segoe UI" w:cs="Segoe UI"/>
          <w:bCs/>
          <w:sz w:val="22"/>
          <w:szCs w:val="22"/>
        </w:rPr>
        <w:t>8.1 se nevztahují na informace</w:t>
      </w:r>
      <w:r w:rsidR="007124DE" w:rsidRPr="002B62A6">
        <w:rPr>
          <w:rFonts w:ascii="Segoe UI" w:hAnsi="Segoe UI" w:cs="Segoe UI"/>
          <w:bCs/>
          <w:sz w:val="22"/>
          <w:szCs w:val="22"/>
        </w:rPr>
        <w:t>, které</w:t>
      </w:r>
      <w:r w:rsidR="002D245D" w:rsidRPr="002B62A6">
        <w:rPr>
          <w:rFonts w:ascii="Segoe UI" w:hAnsi="Segoe UI" w:cs="Segoe UI"/>
          <w:bCs/>
          <w:sz w:val="22"/>
          <w:szCs w:val="22"/>
        </w:rPr>
        <w:t>:</w:t>
      </w:r>
    </w:p>
    <w:p w14:paraId="64C36430" w14:textId="6FBDD48F" w:rsidR="002D245D" w:rsidRPr="002B62A6" w:rsidRDefault="00AA25FE" w:rsidP="00054FF0">
      <w:pPr>
        <w:spacing w:line="276" w:lineRule="auto"/>
        <w:jc w:val="both"/>
        <w:rPr>
          <w:rFonts w:ascii="Segoe UI" w:hAnsi="Segoe UI" w:cs="Segoe UI"/>
          <w:bCs/>
          <w:sz w:val="22"/>
          <w:szCs w:val="22"/>
        </w:rPr>
      </w:pPr>
      <w:r w:rsidRPr="002B62A6">
        <w:rPr>
          <w:rFonts w:ascii="Segoe UI" w:hAnsi="Segoe UI" w:cs="Segoe UI"/>
          <w:bCs/>
          <w:sz w:val="22"/>
          <w:szCs w:val="22"/>
        </w:rPr>
        <w:tab/>
        <w:t>(a) jsou k datu jejich zveřejnění již veřejně známy nebo dojde následně k jejich zveřejnění z jiného důvodu, než v důsledku jednání neb</w:t>
      </w:r>
      <w:r w:rsidR="007729CE" w:rsidRPr="002B62A6">
        <w:rPr>
          <w:rFonts w:ascii="Segoe UI" w:hAnsi="Segoe UI" w:cs="Segoe UI"/>
          <w:bCs/>
          <w:sz w:val="22"/>
          <w:szCs w:val="22"/>
        </w:rPr>
        <w:t>o</w:t>
      </w:r>
      <w:r w:rsidRPr="002B62A6">
        <w:rPr>
          <w:rFonts w:ascii="Segoe UI" w:hAnsi="Segoe UI" w:cs="Segoe UI"/>
          <w:bCs/>
          <w:sz w:val="22"/>
          <w:szCs w:val="22"/>
        </w:rPr>
        <w:t xml:space="preserve"> opomenutí Strany, která tyto informace nabyla, nebo osob, za než podle Smlouvy převzala nabývající Strana odpovědnost;</w:t>
      </w:r>
    </w:p>
    <w:p w14:paraId="57B50D80" w14:textId="020F4DD9" w:rsidR="0079129A" w:rsidRPr="002B62A6" w:rsidRDefault="0079129A"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(b) </w:t>
      </w:r>
      <w:r w:rsidR="00387818" w:rsidRPr="002B62A6">
        <w:rPr>
          <w:rFonts w:ascii="Segoe UI" w:hAnsi="Segoe UI" w:cs="Segoe UI"/>
          <w:bCs/>
          <w:sz w:val="22"/>
          <w:szCs w:val="22"/>
        </w:rPr>
        <w:t xml:space="preserve">nabývající Strana k okamžiku </w:t>
      </w:r>
      <w:r w:rsidR="00C6511D" w:rsidRPr="002B62A6">
        <w:rPr>
          <w:rFonts w:ascii="Segoe UI" w:hAnsi="Segoe UI" w:cs="Segoe UI"/>
          <w:bCs/>
          <w:sz w:val="22"/>
          <w:szCs w:val="22"/>
        </w:rPr>
        <w:t>jejich zveřejnění druhou Stranou již měla</w:t>
      </w:r>
      <w:r w:rsidR="00BC5F7E" w:rsidRPr="002B62A6">
        <w:rPr>
          <w:rFonts w:ascii="Segoe UI" w:hAnsi="Segoe UI" w:cs="Segoe UI"/>
          <w:bCs/>
          <w:sz w:val="22"/>
          <w:szCs w:val="22"/>
        </w:rPr>
        <w:t>, při</w:t>
      </w:r>
      <w:r w:rsidR="0054512A" w:rsidRPr="002B62A6">
        <w:rPr>
          <w:rFonts w:ascii="Segoe UI" w:hAnsi="Segoe UI" w:cs="Segoe UI"/>
          <w:bCs/>
          <w:sz w:val="22"/>
          <w:szCs w:val="22"/>
        </w:rPr>
        <w:t xml:space="preserve">čemž tuto skutečnost </w:t>
      </w:r>
      <w:r w:rsidR="00DC3375" w:rsidRPr="002B62A6">
        <w:rPr>
          <w:rFonts w:ascii="Segoe UI" w:hAnsi="Segoe UI" w:cs="Segoe UI"/>
          <w:bCs/>
          <w:sz w:val="22"/>
          <w:szCs w:val="22"/>
        </w:rPr>
        <w:t xml:space="preserve">může písemně </w:t>
      </w:r>
      <w:r w:rsidR="009C7C12" w:rsidRPr="002B62A6">
        <w:rPr>
          <w:rFonts w:ascii="Segoe UI" w:hAnsi="Segoe UI" w:cs="Segoe UI"/>
          <w:bCs/>
          <w:sz w:val="22"/>
          <w:szCs w:val="22"/>
        </w:rPr>
        <w:t xml:space="preserve">prokázat, a která nebyla přímo nebo nepřímo </w:t>
      </w:r>
      <w:r w:rsidR="00D31A41" w:rsidRPr="002B62A6">
        <w:rPr>
          <w:rFonts w:ascii="Segoe UI" w:hAnsi="Segoe UI" w:cs="Segoe UI"/>
          <w:bCs/>
          <w:sz w:val="22"/>
          <w:szCs w:val="22"/>
        </w:rPr>
        <w:t>nabyta od zveřejňující Strany;</w:t>
      </w:r>
    </w:p>
    <w:p w14:paraId="005B4552" w14:textId="10C19ADE" w:rsidR="00D31A41" w:rsidRPr="002B62A6" w:rsidRDefault="00D31A41"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(c) byly v jakémkoli </w:t>
      </w:r>
      <w:r w:rsidR="00870896" w:rsidRPr="002B62A6">
        <w:rPr>
          <w:rFonts w:ascii="Segoe UI" w:hAnsi="Segoe UI" w:cs="Segoe UI"/>
          <w:bCs/>
          <w:sz w:val="22"/>
          <w:szCs w:val="22"/>
        </w:rPr>
        <w:t xml:space="preserve">okamžiku po Datu </w:t>
      </w:r>
      <w:r w:rsidR="008F667D" w:rsidRPr="002B62A6">
        <w:rPr>
          <w:rFonts w:ascii="Segoe UI" w:hAnsi="Segoe UI" w:cs="Segoe UI"/>
          <w:bCs/>
          <w:sz w:val="22"/>
          <w:szCs w:val="22"/>
        </w:rPr>
        <w:t xml:space="preserve">zahájení získány od jakékoli třetí strany, která takové informace nezískala přímo nebo </w:t>
      </w:r>
      <w:r w:rsidR="007720F0" w:rsidRPr="002B62A6">
        <w:rPr>
          <w:rFonts w:ascii="Segoe UI" w:hAnsi="Segoe UI" w:cs="Segoe UI"/>
          <w:bCs/>
          <w:sz w:val="22"/>
          <w:szCs w:val="22"/>
        </w:rPr>
        <w:t xml:space="preserve">nepřímo od zveřejňující Strany nebo </w:t>
      </w:r>
      <w:r w:rsidR="00502549" w:rsidRPr="002B62A6">
        <w:rPr>
          <w:rFonts w:ascii="Segoe UI" w:hAnsi="Segoe UI" w:cs="Segoe UI"/>
          <w:bCs/>
          <w:sz w:val="22"/>
          <w:szCs w:val="22"/>
        </w:rPr>
        <w:t>od jakýchkoli</w:t>
      </w:r>
      <w:r w:rsidR="00245F7C" w:rsidRPr="002B62A6">
        <w:rPr>
          <w:rFonts w:ascii="Segoe UI" w:hAnsi="Segoe UI" w:cs="Segoe UI"/>
          <w:bCs/>
          <w:sz w:val="22"/>
          <w:szCs w:val="22"/>
        </w:rPr>
        <w:t xml:space="preserve"> zaměstnanců nebo odborných poradc</w:t>
      </w:r>
      <w:r w:rsidR="00897FB0" w:rsidRPr="002B62A6">
        <w:rPr>
          <w:rFonts w:ascii="Segoe UI" w:hAnsi="Segoe UI" w:cs="Segoe UI"/>
          <w:bCs/>
          <w:sz w:val="22"/>
          <w:szCs w:val="22"/>
        </w:rPr>
        <w:t>ů zveřejňující Strany;</w:t>
      </w:r>
    </w:p>
    <w:p w14:paraId="7C7F2DB8" w14:textId="113AF3BA" w:rsidR="00897FB0" w:rsidRPr="002B62A6" w:rsidRDefault="00897FB0"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(d) byly nezávisle vyvinuty nabývající Stranou bez použití Důvěrných informací, přičemž </w:t>
      </w:r>
      <w:r w:rsidRPr="002B62A6">
        <w:rPr>
          <w:rFonts w:ascii="Segoe UI" w:hAnsi="Segoe UI" w:cs="Segoe UI"/>
          <w:bCs/>
          <w:sz w:val="22"/>
          <w:szCs w:val="22"/>
        </w:rPr>
        <w:lastRenderedPageBreak/>
        <w:t xml:space="preserve">tuto skutečnost může nabývající Strana písemně prokázat; nebo </w:t>
      </w:r>
    </w:p>
    <w:p w14:paraId="52641623" w14:textId="37EE3749" w:rsidR="00897FB0" w:rsidRPr="002B62A6" w:rsidRDefault="00897FB0" w:rsidP="00054FF0">
      <w:pPr>
        <w:spacing w:line="276" w:lineRule="auto"/>
        <w:jc w:val="both"/>
        <w:rPr>
          <w:rFonts w:ascii="Segoe UI" w:hAnsi="Segoe UI" w:cs="Segoe UI"/>
          <w:bCs/>
          <w:sz w:val="22"/>
          <w:szCs w:val="22"/>
        </w:rPr>
      </w:pPr>
      <w:r w:rsidRPr="002B62A6">
        <w:rPr>
          <w:rFonts w:ascii="Segoe UI" w:hAnsi="Segoe UI" w:cs="Segoe UI"/>
          <w:bCs/>
          <w:sz w:val="22"/>
          <w:szCs w:val="22"/>
        </w:rPr>
        <w:tab/>
      </w:r>
      <w:r w:rsidR="00181F0A" w:rsidRPr="002B62A6">
        <w:rPr>
          <w:rFonts w:ascii="Segoe UI" w:hAnsi="Segoe UI" w:cs="Segoe UI"/>
          <w:bCs/>
          <w:sz w:val="22"/>
          <w:szCs w:val="22"/>
        </w:rPr>
        <w:t xml:space="preserve">(e) jejichž zveřejnění vyžaduje právo nebo rozhodnutí soudu příslušné jurisdikce nebo vlády, ministerstva, samosprávného celku nebo </w:t>
      </w:r>
      <w:r w:rsidR="00076D9B" w:rsidRPr="002B62A6">
        <w:rPr>
          <w:rFonts w:ascii="Segoe UI" w:hAnsi="Segoe UI" w:cs="Segoe UI"/>
          <w:bCs/>
          <w:sz w:val="22"/>
          <w:szCs w:val="22"/>
        </w:rPr>
        <w:t>jiného veřejnoprávního činitele</w:t>
      </w:r>
      <w:r w:rsidR="007B281A" w:rsidRPr="002B62A6">
        <w:rPr>
          <w:rFonts w:ascii="Segoe UI" w:hAnsi="Segoe UI" w:cs="Segoe UI"/>
          <w:bCs/>
          <w:sz w:val="22"/>
          <w:szCs w:val="22"/>
        </w:rPr>
        <w:t>.</w:t>
      </w:r>
    </w:p>
    <w:p w14:paraId="0B5A2E61" w14:textId="77777777" w:rsidR="00007DF2" w:rsidRPr="002B62A6" w:rsidRDefault="007B281A" w:rsidP="00007DF2">
      <w:pPr>
        <w:spacing w:line="276" w:lineRule="auto"/>
        <w:jc w:val="both"/>
        <w:rPr>
          <w:rFonts w:ascii="Segoe UI" w:hAnsi="Segoe UI" w:cs="Segoe UI"/>
          <w:bCs/>
          <w:sz w:val="22"/>
          <w:szCs w:val="22"/>
        </w:rPr>
      </w:pPr>
      <w:r w:rsidRPr="002B62A6">
        <w:rPr>
          <w:rFonts w:ascii="Segoe UI" w:hAnsi="Segoe UI" w:cs="Segoe UI"/>
          <w:bCs/>
          <w:sz w:val="22"/>
          <w:szCs w:val="22"/>
        </w:rPr>
        <w:t>1.8.3</w:t>
      </w:r>
      <w:r w:rsidRPr="002B62A6">
        <w:rPr>
          <w:rFonts w:ascii="Segoe UI" w:hAnsi="Segoe UI" w:cs="Segoe UI"/>
          <w:bCs/>
          <w:sz w:val="22"/>
          <w:szCs w:val="22"/>
        </w:rPr>
        <w:tab/>
      </w:r>
      <w:r w:rsidR="00174E6B" w:rsidRPr="002B62A6">
        <w:rPr>
          <w:rFonts w:ascii="Segoe UI" w:hAnsi="Segoe UI" w:cs="Segoe UI"/>
          <w:bCs/>
          <w:sz w:val="22"/>
          <w:szCs w:val="22"/>
        </w:rPr>
        <w:t>Povinnosti stanovené v Pod-článku 1.8.1 skončí dva (2) roky po dokončení Služeb nebo ukončení Smlouvy (podle toho, co nastane dříve), není-li ve Zvláštní</w:t>
      </w:r>
      <w:r w:rsidR="00AE5F3E" w:rsidRPr="002B62A6">
        <w:rPr>
          <w:rFonts w:ascii="Segoe UI" w:hAnsi="Segoe UI" w:cs="Segoe UI"/>
          <w:bCs/>
          <w:sz w:val="22"/>
          <w:szCs w:val="22"/>
        </w:rPr>
        <w:t>ch podmínkách stanoveno jinak.</w:t>
      </w:r>
    </w:p>
    <w:p w14:paraId="272F243B" w14:textId="3EAAB53D" w:rsidR="001421C1" w:rsidRPr="002B62A6" w:rsidRDefault="00007DF2" w:rsidP="00007DF2">
      <w:pPr>
        <w:spacing w:line="276" w:lineRule="auto"/>
        <w:jc w:val="both"/>
        <w:rPr>
          <w:rFonts w:ascii="Segoe UI" w:hAnsi="Segoe UI" w:cs="Segoe UI"/>
          <w:bCs/>
          <w:sz w:val="22"/>
          <w:szCs w:val="22"/>
        </w:rPr>
      </w:pPr>
      <w:r w:rsidRPr="002B62A6">
        <w:rPr>
          <w:rFonts w:ascii="Segoe UI" w:hAnsi="Segoe UI" w:cs="Segoe UI"/>
          <w:bCs/>
          <w:sz w:val="22"/>
          <w:szCs w:val="22"/>
        </w:rPr>
        <w:t xml:space="preserve">1.8.4 </w:t>
      </w:r>
      <w:r w:rsidR="001421C1" w:rsidRPr="002B62A6">
        <w:rPr>
          <w:rFonts w:ascii="Segoe UI" w:hAnsi="Segoe UI" w:cs="Segoe UI"/>
          <w:sz w:val="22"/>
          <w:szCs w:val="22"/>
        </w:rPr>
        <w:t xml:space="preserve">Kdykoliv Smlouva předpokládá udělení nebo vydání schválení, potvrzení, souhlas, určení, oznámení nebo požadavek, musí být tato komunikace </w:t>
      </w:r>
    </w:p>
    <w:p w14:paraId="568DB35D" w14:textId="4268FF7D" w:rsidR="001421C1" w:rsidRPr="002B62A6"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písemná (nikoli v elektronické podobě, s výjimkou dokumentů doručovaných datovou schránkou) a odevzdaná osobně (proti potvrzení o převzetí), odeslaná poštou nebo kurýrem anebo přenesená s použitím jakéhokoli z dohodnutých systémů elektronického přenosu stanovených ve Smlouvě (Informační systém Projektu se současnou notifikací e-mailem</w:t>
      </w:r>
      <w:r w:rsidR="006008C2" w:rsidRPr="002B62A6">
        <w:rPr>
          <w:rFonts w:ascii="Segoe UI" w:hAnsi="Segoe UI" w:cs="Segoe UI"/>
          <w:sz w:val="22"/>
          <w:szCs w:val="22"/>
        </w:rPr>
        <w:t>; prostřednictvím Informačního systému nemohou být doručeny Oznámení anebo Pokyny dle této Smlouvy anebo dokumenty mající vliv na trvání této Smlouvy</w:t>
      </w:r>
      <w:r w:rsidRPr="002B62A6">
        <w:rPr>
          <w:rFonts w:ascii="Segoe UI" w:hAnsi="Segoe UI" w:cs="Segoe UI"/>
          <w:sz w:val="22"/>
          <w:szCs w:val="22"/>
        </w:rPr>
        <w:t xml:space="preserve">); a </w:t>
      </w:r>
    </w:p>
    <w:p w14:paraId="1526DF03" w14:textId="6E3657B4" w:rsidR="001421C1" w:rsidRPr="002B62A6"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doručená (doručením nab</w:t>
      </w:r>
      <w:r w:rsidR="00C87535" w:rsidRPr="002B62A6">
        <w:rPr>
          <w:rFonts w:ascii="Segoe UI" w:hAnsi="Segoe UI" w:cs="Segoe UI"/>
          <w:sz w:val="22"/>
          <w:szCs w:val="22"/>
        </w:rPr>
        <w:t>u</w:t>
      </w:r>
      <w:r w:rsidRPr="002B62A6">
        <w:rPr>
          <w:rFonts w:ascii="Segoe UI" w:hAnsi="Segoe UI" w:cs="Segoe UI"/>
          <w:sz w:val="22"/>
          <w:szCs w:val="22"/>
        </w:rPr>
        <w:t>de účinnosti), odeslaná nebo přenesená na adresu příjemce komunikace uvedenou níže. Avšak:</w:t>
      </w:r>
    </w:p>
    <w:p w14:paraId="0F4642F8" w14:textId="77777777" w:rsidR="001421C1" w:rsidRPr="002B62A6"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oznámí-li příjemce jinou adresu, komunikace musí být následně doručována odpovídajícím způsobem; a</w:t>
      </w:r>
    </w:p>
    <w:p w14:paraId="1583E582" w14:textId="77777777" w:rsidR="001421C1" w:rsidRPr="002B62A6"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neuvede-li příjemce jinak při požadavku na schválení nebo souhlas, může být odeslána na adresu, ze které požadavek přišel.</w:t>
      </w:r>
    </w:p>
    <w:p w14:paraId="5F96882B"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rPr>
      </w:pPr>
      <w:r w:rsidRPr="002B62A6">
        <w:rPr>
          <w:rFonts w:ascii="Segoe UI" w:eastAsiaTheme="minorHAnsi" w:hAnsi="Segoe UI" w:cs="Segoe UI"/>
          <w:color w:val="000000" w:themeColor="text1"/>
          <w:sz w:val="22"/>
          <w:szCs w:val="22"/>
          <w:lang w:eastAsia="en-US"/>
        </w:rPr>
        <w:t>Schválení, potvrzení, souhlasy, určení a oznámení nesmí být bez závažného důvodu zdržovány nebo zpožďovány. Jestliže je vydáno potvrzení jedné Straně, ten, kdo ho vydal, musí poslat kopii druhé Straně. Jestliže jedné Straně druhá Strana nebo Správce stavby vydá oznámení, kopie musí být zaslána Správci stavby nebo druhé Straně, podle okolností.</w:t>
      </w:r>
    </w:p>
    <w:p w14:paraId="78CF9329"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Adresa pro doručování Objednateli: </w:t>
      </w:r>
      <w:r w:rsidRPr="002B62A6">
        <w:rPr>
          <w:rFonts w:ascii="Segoe UI" w:eastAsiaTheme="minorHAnsi" w:hAnsi="Segoe UI" w:cs="Segoe UI"/>
          <w:color w:val="000000" w:themeColor="text1"/>
          <w:sz w:val="22"/>
          <w:szCs w:val="22"/>
          <w:lang w:eastAsia="en-US" w:bidi="ar-SA"/>
        </w:rPr>
        <w:tab/>
      </w:r>
    </w:p>
    <w:p w14:paraId="4E4D843B"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Datová schránka: </w:t>
      </w:r>
      <w:r w:rsidRPr="002B62A6">
        <w:rPr>
          <w:rFonts w:ascii="Segoe UI" w:eastAsiaTheme="minorHAnsi" w:hAnsi="Segoe UI" w:cs="Segoe UI"/>
          <w:color w:val="000000" w:themeColor="text1"/>
          <w:sz w:val="22"/>
          <w:szCs w:val="22"/>
          <w:lang w:eastAsia="en-US" w:bidi="ar-SA"/>
        </w:rPr>
        <w:tab/>
        <w:t>bj6cd4x.</w:t>
      </w:r>
    </w:p>
    <w:p w14:paraId="0ED69A7C"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Dopravní podnik města Brna, a.s.</w:t>
      </w:r>
    </w:p>
    <w:p w14:paraId="59F152B9" w14:textId="470832D2" w:rsidR="001421C1" w:rsidRPr="002B62A6" w:rsidRDefault="001421C1" w:rsidP="001421C1">
      <w:pPr>
        <w:widowControl/>
        <w:autoSpaceDE w:val="0"/>
        <w:autoSpaceDN w:val="0"/>
        <w:adjustRightInd w:val="0"/>
        <w:spacing w:line="276" w:lineRule="auto"/>
        <w:ind w:firstLine="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Hlinky </w:t>
      </w:r>
      <w:r w:rsidR="00C87535" w:rsidRPr="002B62A6">
        <w:rPr>
          <w:rFonts w:ascii="Segoe UI" w:eastAsiaTheme="minorHAnsi" w:hAnsi="Segoe UI" w:cs="Segoe UI"/>
          <w:color w:val="000000" w:themeColor="text1"/>
          <w:sz w:val="22"/>
          <w:szCs w:val="22"/>
          <w:lang w:eastAsia="en-US" w:bidi="ar-SA"/>
        </w:rPr>
        <w:t>64/</w:t>
      </w:r>
      <w:r w:rsidRPr="002B62A6">
        <w:rPr>
          <w:rFonts w:ascii="Segoe UI" w:eastAsiaTheme="minorHAnsi" w:hAnsi="Segoe UI" w:cs="Segoe UI"/>
          <w:color w:val="000000" w:themeColor="text1"/>
          <w:sz w:val="22"/>
          <w:szCs w:val="22"/>
          <w:lang w:eastAsia="en-US" w:bidi="ar-SA"/>
        </w:rPr>
        <w:t>151, 656 46 Brno</w:t>
      </w:r>
    </w:p>
    <w:p w14:paraId="19FF6E95" w14:textId="6360F13C"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Nezávazné kontakty (nezakládají účinnost doručení dle pod-článku 1.8.2 písm. b):</w:t>
      </w:r>
    </w:p>
    <w:p w14:paraId="774208C4" w14:textId="38ECC32F"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E-mail: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hAnsi="Segoe UI" w:cs="Segoe UI"/>
          <w:sz w:val="22"/>
          <w:szCs w:val="22"/>
        </w:rPr>
        <w:t>dpmb</w:t>
      </w:r>
      <w:r w:rsidR="00007DF2" w:rsidRPr="002B62A6">
        <w:rPr>
          <w:rFonts w:ascii="Segoe UI" w:hAnsi="Segoe UI" w:cs="Segoe UI"/>
          <w:sz w:val="22"/>
          <w:szCs w:val="22"/>
        </w:rPr>
        <w:t>(</w:t>
      </w:r>
      <w:r w:rsidRPr="002B62A6">
        <w:rPr>
          <w:rFonts w:ascii="Segoe UI" w:hAnsi="Segoe UI" w:cs="Segoe UI"/>
          <w:sz w:val="22"/>
          <w:szCs w:val="22"/>
        </w:rPr>
        <w:t>zavinac</w:t>
      </w:r>
      <w:r w:rsidR="00007DF2" w:rsidRPr="002B62A6">
        <w:rPr>
          <w:rFonts w:ascii="Segoe UI" w:hAnsi="Segoe UI" w:cs="Segoe UI"/>
          <w:sz w:val="22"/>
          <w:szCs w:val="22"/>
        </w:rPr>
        <w:t>)</w:t>
      </w:r>
      <w:r w:rsidRPr="002B62A6">
        <w:rPr>
          <w:rFonts w:ascii="Segoe UI" w:hAnsi="Segoe UI" w:cs="Segoe UI"/>
          <w:sz w:val="22"/>
          <w:szCs w:val="22"/>
        </w:rPr>
        <w:t>dpmb.cz</w:t>
      </w:r>
    </w:p>
    <w:p w14:paraId="39979BF0" w14:textId="535D75FA" w:rsidR="001F25A6"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Telefon: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hAnsi="Segoe UI" w:cs="Segoe UI"/>
          <w:sz w:val="22"/>
          <w:szCs w:val="22"/>
        </w:rPr>
        <w:t xml:space="preserve"> 543 171</w:t>
      </w:r>
      <w:r w:rsidR="001F25A6" w:rsidRPr="002B62A6">
        <w:rPr>
          <w:rFonts w:ascii="Segoe UI" w:hAnsi="Segoe UI" w:cs="Segoe UI"/>
          <w:sz w:val="22"/>
          <w:szCs w:val="22"/>
        </w:rPr>
        <w:t> </w:t>
      </w:r>
      <w:r w:rsidRPr="002B62A6">
        <w:rPr>
          <w:rFonts w:ascii="Segoe UI" w:hAnsi="Segoe UI" w:cs="Segoe UI"/>
          <w:sz w:val="22"/>
          <w:szCs w:val="22"/>
        </w:rPr>
        <w:t>111</w:t>
      </w:r>
      <w:r w:rsidR="001F25A6" w:rsidRPr="002B62A6">
        <w:rPr>
          <w:rFonts w:ascii="Segoe UI" w:eastAsiaTheme="minorHAnsi" w:hAnsi="Segoe UI" w:cs="Segoe UI"/>
          <w:color w:val="000000" w:themeColor="text1"/>
          <w:sz w:val="22"/>
          <w:szCs w:val="22"/>
          <w:lang w:eastAsia="en-US" w:bidi="ar-SA"/>
        </w:rPr>
        <w:t>,</w:t>
      </w:r>
    </w:p>
    <w:p w14:paraId="0B62D46F" w14:textId="77777777" w:rsidR="001F371A" w:rsidRPr="002B62A6" w:rsidRDefault="001F371A"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p>
    <w:p w14:paraId="5D017B1C" w14:textId="20AF97E4" w:rsidR="001421C1" w:rsidRPr="002B62A6" w:rsidRDefault="001421C1" w:rsidP="001B5B41">
      <w:pPr>
        <w:keepNext/>
        <w:widowControl/>
        <w:autoSpaceDE w:val="0"/>
        <w:autoSpaceDN w:val="0"/>
        <w:adjustRightInd w:val="0"/>
        <w:spacing w:line="276" w:lineRule="auto"/>
        <w:ind w:left="709"/>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Adresa pro doručování Konzultantovi:  </w:t>
      </w:r>
    </w:p>
    <w:p w14:paraId="1CDCD2D7"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Datová schránka: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p>
    <w:p w14:paraId="5E914AA2"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val="en-US" w:eastAsia="en-US" w:bidi="ar-SA"/>
        </w:rPr>
      </w:pPr>
      <w:r w:rsidRPr="002B62A6">
        <w:rPr>
          <w:rFonts w:ascii="Segoe UI" w:eastAsiaTheme="minorHAnsi" w:hAnsi="Segoe UI" w:cs="Segoe UI"/>
          <w:color w:val="000000" w:themeColor="text1"/>
          <w:sz w:val="22"/>
          <w:szCs w:val="22"/>
          <w:lang w:eastAsia="en-US" w:bidi="ar-SA"/>
        </w:rPr>
        <w:t xml:space="preserve">Adresa: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t>[</w:t>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val="en-US" w:eastAsia="en-US" w:bidi="ar-SA"/>
        </w:rPr>
        <w:t>]</w:t>
      </w:r>
    </w:p>
    <w:p w14:paraId="06E92277" w14:textId="7B2E3CCB"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Nezávazné kontakty (nezakládají účinnost doručení</w:t>
      </w:r>
      <w:r w:rsidR="001F371A" w:rsidRPr="002B62A6">
        <w:rPr>
          <w:rFonts w:ascii="Segoe UI" w:eastAsiaTheme="minorHAnsi" w:hAnsi="Segoe UI" w:cs="Segoe UI"/>
          <w:color w:val="000000" w:themeColor="text1"/>
          <w:sz w:val="22"/>
          <w:szCs w:val="22"/>
          <w:lang w:eastAsia="en-US" w:bidi="ar-SA"/>
        </w:rPr>
        <w:t>):</w:t>
      </w:r>
    </w:p>
    <w:p w14:paraId="38DBDB24"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E-mail: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eastAsia="en-US" w:bidi="ar-SA"/>
        </w:rPr>
        <w:t xml:space="preserve"> </w:t>
      </w:r>
    </w:p>
    <w:p w14:paraId="7D1C6707"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Telefon: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eastAsia="en-US" w:bidi="ar-SA"/>
        </w:rPr>
        <w:t>“</w:t>
      </w:r>
    </w:p>
    <w:p w14:paraId="0FBA3F47" w14:textId="77777777" w:rsidR="001421C1" w:rsidRPr="002B62A6" w:rsidRDefault="001421C1" w:rsidP="007729C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Pod-článek 1.9.1 se nahrazuje novým zněním:</w:t>
      </w:r>
    </w:p>
    <w:p w14:paraId="771A3CE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není oprávněn sám ani společně s někým jiným, zveřejnit jakékoliv dokumenty související se Službami bez předchozího písemného schválení Objednatelem, dochází-li k němu do 5 (slovy: pěti) let od dokončení nebo ukončení Služeb.“</w:t>
      </w:r>
    </w:p>
    <w:p w14:paraId="5392B1A0" w14:textId="4861D70F" w:rsidR="007C02C8" w:rsidRPr="002B62A6" w:rsidRDefault="007C02C8"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1.11 Vztah s</w:t>
      </w:r>
      <w:r w:rsidR="006542E3" w:rsidRPr="002B62A6">
        <w:rPr>
          <w:rFonts w:ascii="Segoe UI" w:hAnsi="Segoe UI" w:cs="Segoe UI"/>
          <w:b/>
          <w:sz w:val="22"/>
          <w:szCs w:val="22"/>
        </w:rPr>
        <w:t>tran</w:t>
      </w:r>
      <w:r w:rsidRPr="002B62A6">
        <w:rPr>
          <w:rFonts w:ascii="Segoe UI" w:hAnsi="Segoe UI" w:cs="Segoe UI"/>
          <w:b/>
          <w:sz w:val="22"/>
          <w:szCs w:val="22"/>
        </w:rPr>
        <w:t xml:space="preserve"> se nově doplňuje ve znění:</w:t>
      </w:r>
    </w:p>
    <w:p w14:paraId="27222A20" w14:textId="146C4217" w:rsidR="006542E3" w:rsidRPr="002B62A6" w:rsidRDefault="00A277F8" w:rsidP="007C02C8">
      <w:pPr>
        <w:spacing w:line="276" w:lineRule="auto"/>
        <w:jc w:val="both"/>
        <w:rPr>
          <w:rFonts w:ascii="Segoe UI" w:hAnsi="Segoe UI" w:cs="Segoe UI"/>
          <w:bCs/>
          <w:sz w:val="22"/>
          <w:szCs w:val="22"/>
        </w:rPr>
      </w:pPr>
      <w:r w:rsidRPr="002B62A6">
        <w:rPr>
          <w:rFonts w:ascii="Segoe UI" w:hAnsi="Segoe UI" w:cs="Segoe UI"/>
          <w:bCs/>
          <w:sz w:val="22"/>
          <w:szCs w:val="22"/>
        </w:rPr>
        <w:t>1.11</w:t>
      </w:r>
      <w:r w:rsidR="003C7900" w:rsidRPr="002B62A6">
        <w:rPr>
          <w:rFonts w:ascii="Segoe UI" w:hAnsi="Segoe UI" w:cs="Segoe UI"/>
          <w:bCs/>
          <w:sz w:val="22"/>
          <w:szCs w:val="22"/>
        </w:rPr>
        <w:t>.1</w:t>
      </w:r>
      <w:r w:rsidR="005519F9" w:rsidRPr="002B62A6">
        <w:rPr>
          <w:rFonts w:ascii="Segoe UI" w:hAnsi="Segoe UI" w:cs="Segoe UI"/>
          <w:bCs/>
          <w:sz w:val="22"/>
          <w:szCs w:val="22"/>
        </w:rPr>
        <w:tab/>
      </w:r>
      <w:r w:rsidR="003C7900" w:rsidRPr="002B62A6">
        <w:rPr>
          <w:rFonts w:ascii="Segoe UI" w:hAnsi="Segoe UI" w:cs="Segoe UI"/>
          <w:bCs/>
          <w:sz w:val="22"/>
          <w:szCs w:val="22"/>
        </w:rPr>
        <w:t>Žádn</w:t>
      </w:r>
      <w:r w:rsidR="004F6933" w:rsidRPr="002B62A6">
        <w:rPr>
          <w:rFonts w:ascii="Segoe UI" w:hAnsi="Segoe UI" w:cs="Segoe UI"/>
          <w:bCs/>
          <w:sz w:val="22"/>
          <w:szCs w:val="22"/>
        </w:rPr>
        <w:t>ý obsah Smlouvy nezaklád</w:t>
      </w:r>
      <w:r w:rsidR="007136CB" w:rsidRPr="002B62A6">
        <w:rPr>
          <w:rFonts w:ascii="Segoe UI" w:hAnsi="Segoe UI" w:cs="Segoe UI"/>
          <w:bCs/>
          <w:sz w:val="22"/>
          <w:szCs w:val="22"/>
        </w:rPr>
        <w:t>á</w:t>
      </w:r>
      <w:r w:rsidR="004F6933" w:rsidRPr="002B62A6">
        <w:rPr>
          <w:rFonts w:ascii="Segoe UI" w:hAnsi="Segoe UI" w:cs="Segoe UI"/>
          <w:bCs/>
          <w:sz w:val="22"/>
          <w:szCs w:val="22"/>
        </w:rPr>
        <w:t xml:space="preserve"> partnerství, korporaci nebo spole</w:t>
      </w:r>
      <w:r w:rsidR="00013AA7" w:rsidRPr="002B62A6">
        <w:rPr>
          <w:rFonts w:ascii="Segoe UI" w:hAnsi="Segoe UI" w:cs="Segoe UI"/>
          <w:bCs/>
          <w:sz w:val="22"/>
          <w:szCs w:val="22"/>
        </w:rPr>
        <w:t>č</w:t>
      </w:r>
      <w:r w:rsidR="004F6933" w:rsidRPr="002B62A6">
        <w:rPr>
          <w:rFonts w:ascii="Segoe UI" w:hAnsi="Segoe UI" w:cs="Segoe UI"/>
          <w:bCs/>
          <w:sz w:val="22"/>
          <w:szCs w:val="22"/>
        </w:rPr>
        <w:t>ný podni</w:t>
      </w:r>
      <w:r w:rsidR="00013AA7" w:rsidRPr="002B62A6">
        <w:rPr>
          <w:rFonts w:ascii="Segoe UI" w:hAnsi="Segoe UI" w:cs="Segoe UI"/>
          <w:bCs/>
          <w:sz w:val="22"/>
          <w:szCs w:val="22"/>
        </w:rPr>
        <w:t>k</w:t>
      </w:r>
      <w:r w:rsidR="004F6933" w:rsidRPr="002B62A6">
        <w:rPr>
          <w:rFonts w:ascii="Segoe UI" w:hAnsi="Segoe UI" w:cs="Segoe UI"/>
          <w:bCs/>
          <w:sz w:val="22"/>
          <w:szCs w:val="22"/>
        </w:rPr>
        <w:t xml:space="preserve"> Stran.</w:t>
      </w:r>
    </w:p>
    <w:p w14:paraId="2922D8C8" w14:textId="2A5D18FA" w:rsidR="004F6933" w:rsidRPr="002B62A6" w:rsidRDefault="004F6933" w:rsidP="007C02C8">
      <w:pPr>
        <w:spacing w:line="276" w:lineRule="auto"/>
        <w:jc w:val="both"/>
        <w:rPr>
          <w:rFonts w:ascii="Segoe UI" w:hAnsi="Segoe UI" w:cs="Segoe UI"/>
          <w:bCs/>
          <w:sz w:val="22"/>
          <w:szCs w:val="22"/>
        </w:rPr>
      </w:pPr>
      <w:r w:rsidRPr="002B62A6">
        <w:rPr>
          <w:rFonts w:ascii="Segoe UI" w:hAnsi="Segoe UI" w:cs="Segoe UI"/>
          <w:bCs/>
          <w:sz w:val="22"/>
          <w:szCs w:val="22"/>
        </w:rPr>
        <w:t>1.</w:t>
      </w:r>
      <w:r w:rsidR="007768CB" w:rsidRPr="002B62A6">
        <w:rPr>
          <w:rFonts w:ascii="Segoe UI" w:hAnsi="Segoe UI" w:cs="Segoe UI"/>
          <w:bCs/>
          <w:sz w:val="22"/>
          <w:szCs w:val="22"/>
        </w:rPr>
        <w:t>11.2</w:t>
      </w:r>
      <w:r w:rsidR="007768CB" w:rsidRPr="002B62A6">
        <w:rPr>
          <w:rFonts w:ascii="Segoe UI" w:hAnsi="Segoe UI" w:cs="Segoe UI"/>
          <w:bCs/>
          <w:sz w:val="22"/>
          <w:szCs w:val="22"/>
        </w:rPr>
        <w:tab/>
        <w:t>V případě, že se jedna ze Stran skládá ze společného podniku nebo z</w:t>
      </w:r>
      <w:r w:rsidR="007136CB" w:rsidRPr="002B62A6">
        <w:rPr>
          <w:rFonts w:ascii="Segoe UI" w:hAnsi="Segoe UI" w:cs="Segoe UI"/>
          <w:bCs/>
          <w:sz w:val="22"/>
          <w:szCs w:val="22"/>
        </w:rPr>
        <w:t> konsorcia, jsou členové tohoto společného podniku nebo konsorcia odpovědni ze Smlouvy společně a ne</w:t>
      </w:r>
      <w:r w:rsidR="00013AA7" w:rsidRPr="002B62A6">
        <w:rPr>
          <w:rFonts w:ascii="Segoe UI" w:hAnsi="Segoe UI" w:cs="Segoe UI"/>
          <w:bCs/>
          <w:sz w:val="22"/>
          <w:szCs w:val="22"/>
        </w:rPr>
        <w:t>r</w:t>
      </w:r>
      <w:r w:rsidR="007136CB" w:rsidRPr="002B62A6">
        <w:rPr>
          <w:rFonts w:ascii="Segoe UI" w:hAnsi="Segoe UI" w:cs="Segoe UI"/>
          <w:bCs/>
          <w:sz w:val="22"/>
          <w:szCs w:val="22"/>
        </w:rPr>
        <w:t>ozdílně</w:t>
      </w:r>
      <w:r w:rsidR="00381AC2" w:rsidRPr="002B62A6">
        <w:rPr>
          <w:rFonts w:ascii="Segoe UI" w:hAnsi="Segoe UI" w:cs="Segoe UI"/>
          <w:bCs/>
          <w:sz w:val="22"/>
          <w:szCs w:val="22"/>
        </w:rPr>
        <w:t>.</w:t>
      </w:r>
    </w:p>
    <w:p w14:paraId="52C40ECC" w14:textId="6472BE33" w:rsidR="00381AC2" w:rsidRPr="002B62A6" w:rsidRDefault="00381AC2"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1.12 Dodatek ke smlouvě se nově doplňuje ve znění:</w:t>
      </w:r>
    </w:p>
    <w:p w14:paraId="63D6E8E9" w14:textId="2F3FD985" w:rsidR="00381AC2" w:rsidRPr="002B62A6" w:rsidRDefault="00381AC2" w:rsidP="007C02C8">
      <w:pPr>
        <w:spacing w:line="276" w:lineRule="auto"/>
        <w:jc w:val="both"/>
        <w:rPr>
          <w:rFonts w:ascii="Segoe UI" w:hAnsi="Segoe UI" w:cs="Segoe UI"/>
          <w:bCs/>
          <w:sz w:val="22"/>
          <w:szCs w:val="22"/>
        </w:rPr>
      </w:pPr>
      <w:r w:rsidRPr="002B62A6">
        <w:rPr>
          <w:rFonts w:ascii="Segoe UI" w:hAnsi="Segoe UI" w:cs="Segoe UI"/>
          <w:bCs/>
          <w:sz w:val="22"/>
          <w:szCs w:val="22"/>
        </w:rPr>
        <w:t>1.12.</w:t>
      </w:r>
      <w:r w:rsidR="0001456D" w:rsidRPr="002B62A6">
        <w:rPr>
          <w:rFonts w:ascii="Segoe UI" w:hAnsi="Segoe UI" w:cs="Segoe UI"/>
          <w:bCs/>
          <w:sz w:val="22"/>
          <w:szCs w:val="22"/>
        </w:rPr>
        <w:t>1</w:t>
      </w:r>
      <w:r w:rsidR="00976331" w:rsidRPr="002B62A6">
        <w:rPr>
          <w:rFonts w:ascii="Segoe UI" w:hAnsi="Segoe UI" w:cs="Segoe UI"/>
          <w:bCs/>
          <w:sz w:val="22"/>
          <w:szCs w:val="22"/>
        </w:rPr>
        <w:tab/>
      </w:r>
      <w:r w:rsidR="0001456D" w:rsidRPr="002B62A6">
        <w:rPr>
          <w:rFonts w:ascii="Segoe UI" w:hAnsi="Segoe UI" w:cs="Segoe UI"/>
          <w:bCs/>
          <w:sz w:val="22"/>
          <w:szCs w:val="22"/>
        </w:rPr>
        <w:t>Smlouva může být měněna pouze písemnou dohodou Stran.</w:t>
      </w:r>
    </w:p>
    <w:p w14:paraId="6AF51DFC" w14:textId="6C6D8EFB" w:rsidR="008E26FE" w:rsidRPr="002B62A6" w:rsidRDefault="008E26FE" w:rsidP="00007DF2">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1.13 </w:t>
      </w:r>
      <w:r w:rsidR="00EC07E7" w:rsidRPr="002B62A6">
        <w:rPr>
          <w:rFonts w:ascii="Segoe UI" w:hAnsi="Segoe UI" w:cs="Segoe UI"/>
          <w:b/>
          <w:sz w:val="22"/>
          <w:szCs w:val="22"/>
        </w:rPr>
        <w:t>Zachování platnosti smlouvy</w:t>
      </w:r>
      <w:r w:rsidRPr="002B62A6">
        <w:rPr>
          <w:rFonts w:ascii="Segoe UI" w:hAnsi="Segoe UI" w:cs="Segoe UI"/>
          <w:b/>
          <w:sz w:val="22"/>
          <w:szCs w:val="22"/>
        </w:rPr>
        <w:t xml:space="preserve"> se nově doplňuje ve znění:</w:t>
      </w:r>
    </w:p>
    <w:p w14:paraId="42132261" w14:textId="78F6F8B2" w:rsidR="00D90F30" w:rsidRPr="002B62A6" w:rsidRDefault="00D90F30" w:rsidP="007C02C8">
      <w:pPr>
        <w:spacing w:line="276" w:lineRule="auto"/>
        <w:jc w:val="both"/>
        <w:rPr>
          <w:rFonts w:ascii="Segoe UI" w:hAnsi="Segoe UI" w:cs="Segoe UI"/>
          <w:bCs/>
          <w:sz w:val="22"/>
          <w:szCs w:val="22"/>
        </w:rPr>
      </w:pPr>
      <w:r w:rsidRPr="002B62A6">
        <w:rPr>
          <w:rFonts w:ascii="Segoe UI" w:hAnsi="Segoe UI" w:cs="Segoe UI"/>
          <w:bCs/>
          <w:sz w:val="22"/>
          <w:szCs w:val="22"/>
        </w:rPr>
        <w:t>1.13</w:t>
      </w:r>
      <w:r w:rsidR="008C7854" w:rsidRPr="002B62A6">
        <w:rPr>
          <w:rFonts w:ascii="Segoe UI" w:hAnsi="Segoe UI" w:cs="Segoe UI"/>
          <w:bCs/>
          <w:sz w:val="22"/>
          <w:szCs w:val="22"/>
        </w:rPr>
        <w:t>.</w:t>
      </w:r>
      <w:r w:rsidR="00704B87" w:rsidRPr="002B62A6">
        <w:rPr>
          <w:rFonts w:ascii="Segoe UI" w:hAnsi="Segoe UI" w:cs="Segoe UI"/>
          <w:bCs/>
          <w:sz w:val="22"/>
          <w:szCs w:val="22"/>
        </w:rPr>
        <w:t>1</w:t>
      </w:r>
      <w:r w:rsidR="00704B87" w:rsidRPr="002B62A6">
        <w:rPr>
          <w:rFonts w:ascii="Segoe UI" w:hAnsi="Segoe UI" w:cs="Segoe UI"/>
          <w:bCs/>
          <w:sz w:val="22"/>
          <w:szCs w:val="22"/>
        </w:rPr>
        <w:tab/>
      </w:r>
      <w:r w:rsidR="00DF7BA2" w:rsidRPr="002B62A6">
        <w:rPr>
          <w:rFonts w:ascii="Segoe UI" w:hAnsi="Segoe UI" w:cs="Segoe UI"/>
          <w:bCs/>
          <w:sz w:val="22"/>
          <w:szCs w:val="22"/>
        </w:rPr>
        <w:t>Jestliže některé ustanovení této Smlouvy je nebo se stane úplně nebo částečně neplatným, neúčinným nebo nevynutitelným, nedotýká se tato neplatnost, neúčinnost či nevymahatelnost ostatních ustanovení tét</w:t>
      </w:r>
      <w:r w:rsidR="001E0541" w:rsidRPr="002B62A6">
        <w:rPr>
          <w:rFonts w:ascii="Segoe UI" w:hAnsi="Segoe UI" w:cs="Segoe UI"/>
          <w:bCs/>
          <w:sz w:val="22"/>
          <w:szCs w:val="22"/>
        </w:rPr>
        <w:t>o Smlouvy</w:t>
      </w:r>
      <w:r w:rsidR="00AF0B88" w:rsidRPr="002B62A6">
        <w:rPr>
          <w:rFonts w:ascii="Segoe UI" w:hAnsi="Segoe UI" w:cs="Segoe UI"/>
          <w:bCs/>
          <w:sz w:val="22"/>
          <w:szCs w:val="22"/>
        </w:rPr>
        <w:t>. Není-li některé ustanovení pro některou ze Stran platné, účinné nebo vy</w:t>
      </w:r>
      <w:r w:rsidR="002249E8" w:rsidRPr="002B62A6">
        <w:rPr>
          <w:rFonts w:ascii="Segoe UI" w:hAnsi="Segoe UI" w:cs="Segoe UI"/>
          <w:bCs/>
          <w:sz w:val="22"/>
          <w:szCs w:val="22"/>
        </w:rPr>
        <w:t>mahatelné, musí Strany nahradit</w:t>
      </w:r>
      <w:r w:rsidR="00F45BDD" w:rsidRPr="002B62A6">
        <w:rPr>
          <w:rFonts w:ascii="Segoe UI" w:hAnsi="Segoe UI" w:cs="Segoe UI"/>
          <w:bCs/>
          <w:sz w:val="22"/>
          <w:szCs w:val="22"/>
        </w:rPr>
        <w:t xml:space="preserve"> takové ustanovení jednáním v dobré víře za účelem dohody na ustanovení s</w:t>
      </w:r>
      <w:r w:rsidR="00266966" w:rsidRPr="002B62A6">
        <w:rPr>
          <w:rFonts w:ascii="Segoe UI" w:hAnsi="Segoe UI" w:cs="Segoe UI"/>
          <w:bCs/>
          <w:sz w:val="22"/>
          <w:szCs w:val="22"/>
        </w:rPr>
        <w:t> </w:t>
      </w:r>
      <w:r w:rsidR="00F45BDD" w:rsidRPr="002B62A6">
        <w:rPr>
          <w:rFonts w:ascii="Segoe UI" w:hAnsi="Segoe UI" w:cs="Segoe UI"/>
          <w:bCs/>
          <w:sz w:val="22"/>
          <w:szCs w:val="22"/>
        </w:rPr>
        <w:t>podo</w:t>
      </w:r>
      <w:r w:rsidR="00266966" w:rsidRPr="002B62A6">
        <w:rPr>
          <w:rFonts w:ascii="Segoe UI" w:hAnsi="Segoe UI" w:cs="Segoe UI"/>
          <w:bCs/>
          <w:sz w:val="22"/>
          <w:szCs w:val="22"/>
        </w:rPr>
        <w:t>bným smluvním účinkem pro obě Strany.</w:t>
      </w:r>
    </w:p>
    <w:p w14:paraId="7692C3CD" w14:textId="447FBF39" w:rsidR="0001456D" w:rsidRPr="002B62A6" w:rsidRDefault="0001456D"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w:t>
      </w:r>
      <w:r w:rsidR="008E26FE" w:rsidRPr="002B62A6">
        <w:rPr>
          <w:rFonts w:ascii="Segoe UI" w:hAnsi="Segoe UI" w:cs="Segoe UI"/>
          <w:b/>
          <w:sz w:val="22"/>
          <w:szCs w:val="22"/>
        </w:rPr>
        <w:t>4</w:t>
      </w:r>
      <w:r w:rsidRPr="002B62A6">
        <w:rPr>
          <w:rFonts w:ascii="Segoe UI" w:hAnsi="Segoe UI" w:cs="Segoe UI"/>
          <w:b/>
          <w:sz w:val="22"/>
          <w:szCs w:val="22"/>
        </w:rPr>
        <w:t xml:space="preserve"> </w:t>
      </w:r>
      <w:r w:rsidR="00E476CA" w:rsidRPr="002B62A6">
        <w:rPr>
          <w:rFonts w:ascii="Segoe UI" w:hAnsi="Segoe UI" w:cs="Segoe UI"/>
          <w:b/>
          <w:sz w:val="22"/>
          <w:szCs w:val="22"/>
        </w:rPr>
        <w:t>Vzdání se práva</w:t>
      </w:r>
      <w:r w:rsidRPr="002B62A6">
        <w:rPr>
          <w:rFonts w:ascii="Segoe UI" w:hAnsi="Segoe UI" w:cs="Segoe UI"/>
          <w:b/>
          <w:sz w:val="22"/>
          <w:szCs w:val="22"/>
        </w:rPr>
        <w:t xml:space="preserve"> se nově doplňuje ve znění:</w:t>
      </w:r>
    </w:p>
    <w:p w14:paraId="689C63E5" w14:textId="4493BD78" w:rsidR="0001456D" w:rsidRPr="002B62A6" w:rsidRDefault="00E476CA" w:rsidP="007C02C8">
      <w:pPr>
        <w:spacing w:line="276" w:lineRule="auto"/>
        <w:jc w:val="both"/>
        <w:rPr>
          <w:rFonts w:ascii="Segoe UI" w:hAnsi="Segoe UI" w:cs="Segoe UI"/>
          <w:bCs/>
          <w:sz w:val="22"/>
          <w:szCs w:val="22"/>
        </w:rPr>
      </w:pPr>
      <w:r w:rsidRPr="002B62A6">
        <w:rPr>
          <w:rFonts w:ascii="Segoe UI" w:hAnsi="Segoe UI" w:cs="Segoe UI"/>
          <w:bCs/>
          <w:sz w:val="22"/>
          <w:szCs w:val="22"/>
        </w:rPr>
        <w:t>1.14.1</w:t>
      </w:r>
      <w:r w:rsidR="00976331" w:rsidRPr="002B62A6">
        <w:rPr>
          <w:rFonts w:ascii="Segoe UI" w:hAnsi="Segoe UI" w:cs="Segoe UI"/>
          <w:bCs/>
          <w:sz w:val="22"/>
          <w:szCs w:val="22"/>
        </w:rPr>
        <w:tab/>
      </w:r>
      <w:r w:rsidR="000C3DCB" w:rsidRPr="002B62A6">
        <w:rPr>
          <w:rFonts w:ascii="Segoe UI" w:hAnsi="Segoe UI" w:cs="Segoe UI"/>
          <w:bCs/>
          <w:sz w:val="22"/>
          <w:szCs w:val="22"/>
        </w:rPr>
        <w:t xml:space="preserve">Neuplatní-li Strana některé ze svých práv z této Smlouvy nebo jej neuplatní včas, nepovažuje se tato skutečnost za vzdání se takových práv. Jakékoli vzdání se práv jakoukoli ze Stran je závazné pouze tehdy, je-li podáno jako Oznámení </w:t>
      </w:r>
      <w:r w:rsidR="00EC07E7" w:rsidRPr="002B62A6">
        <w:rPr>
          <w:rFonts w:ascii="Segoe UI" w:hAnsi="Segoe UI" w:cs="Segoe UI"/>
          <w:bCs/>
          <w:sz w:val="22"/>
          <w:szCs w:val="22"/>
        </w:rPr>
        <w:t>dle Smlouvy</w:t>
      </w:r>
      <w:r w:rsidR="000C3DCB" w:rsidRPr="002B62A6">
        <w:rPr>
          <w:rFonts w:ascii="Segoe UI" w:hAnsi="Segoe UI" w:cs="Segoe UI"/>
          <w:bCs/>
          <w:sz w:val="22"/>
          <w:szCs w:val="22"/>
        </w:rPr>
        <w:t>.</w:t>
      </w:r>
    </w:p>
    <w:p w14:paraId="6A089816" w14:textId="63E9DFF7" w:rsidR="007E45C6" w:rsidRPr="002B62A6" w:rsidRDefault="007E45C6" w:rsidP="00EC07E7">
      <w:pPr>
        <w:spacing w:before="240" w:line="276" w:lineRule="auto"/>
        <w:jc w:val="both"/>
        <w:rPr>
          <w:rFonts w:ascii="Segoe UI" w:hAnsi="Segoe UI" w:cs="Segoe UI"/>
          <w:b/>
          <w:sz w:val="22"/>
          <w:szCs w:val="22"/>
        </w:rPr>
      </w:pPr>
      <w:r w:rsidRPr="002B62A6">
        <w:rPr>
          <w:rFonts w:ascii="Segoe UI" w:hAnsi="Segoe UI" w:cs="Segoe UI"/>
          <w:b/>
          <w:sz w:val="22"/>
          <w:szCs w:val="22"/>
        </w:rPr>
        <w:t>Pod-článek 1.1</w:t>
      </w:r>
      <w:r w:rsidR="00EC07E7" w:rsidRPr="002B62A6">
        <w:rPr>
          <w:rFonts w:ascii="Segoe UI" w:hAnsi="Segoe UI" w:cs="Segoe UI"/>
          <w:b/>
          <w:sz w:val="22"/>
          <w:szCs w:val="22"/>
        </w:rPr>
        <w:t>5</w:t>
      </w:r>
      <w:r w:rsidRPr="002B62A6">
        <w:rPr>
          <w:rFonts w:ascii="Segoe UI" w:hAnsi="Segoe UI" w:cs="Segoe UI"/>
          <w:b/>
          <w:sz w:val="22"/>
          <w:szCs w:val="22"/>
        </w:rPr>
        <w:t xml:space="preserve"> D</w:t>
      </w:r>
      <w:r w:rsidR="0016658E" w:rsidRPr="002B62A6">
        <w:rPr>
          <w:rFonts w:ascii="Segoe UI" w:hAnsi="Segoe UI" w:cs="Segoe UI"/>
          <w:b/>
          <w:sz w:val="22"/>
          <w:szCs w:val="22"/>
        </w:rPr>
        <w:t>obrá víra</w:t>
      </w:r>
      <w:r w:rsidRPr="002B62A6">
        <w:rPr>
          <w:rFonts w:ascii="Segoe UI" w:hAnsi="Segoe UI" w:cs="Segoe UI"/>
          <w:b/>
          <w:sz w:val="22"/>
          <w:szCs w:val="22"/>
        </w:rPr>
        <w:t xml:space="preserve"> se nově doplňuje ve znění:</w:t>
      </w:r>
    </w:p>
    <w:p w14:paraId="34EFAE90" w14:textId="35C4AED1" w:rsidR="007E45C6" w:rsidRPr="002B62A6" w:rsidRDefault="00CC3959" w:rsidP="007C02C8">
      <w:pPr>
        <w:spacing w:line="276" w:lineRule="auto"/>
        <w:jc w:val="both"/>
        <w:rPr>
          <w:rFonts w:ascii="Segoe UI" w:hAnsi="Segoe UI" w:cs="Segoe UI"/>
          <w:bCs/>
          <w:sz w:val="22"/>
          <w:szCs w:val="22"/>
        </w:rPr>
      </w:pPr>
      <w:r w:rsidRPr="002B62A6">
        <w:rPr>
          <w:rFonts w:ascii="Segoe UI" w:hAnsi="Segoe UI" w:cs="Segoe UI"/>
          <w:bCs/>
          <w:sz w:val="22"/>
          <w:szCs w:val="22"/>
        </w:rPr>
        <w:t>1.1</w:t>
      </w:r>
      <w:r w:rsidR="00EC07E7" w:rsidRPr="002B62A6">
        <w:rPr>
          <w:rFonts w:ascii="Segoe UI" w:hAnsi="Segoe UI" w:cs="Segoe UI"/>
          <w:bCs/>
          <w:sz w:val="22"/>
          <w:szCs w:val="22"/>
        </w:rPr>
        <w:t>5</w:t>
      </w:r>
      <w:r w:rsidRPr="002B62A6">
        <w:rPr>
          <w:rFonts w:ascii="Segoe UI" w:hAnsi="Segoe UI" w:cs="Segoe UI"/>
          <w:bCs/>
          <w:sz w:val="22"/>
          <w:szCs w:val="22"/>
        </w:rPr>
        <w:t>.1</w:t>
      </w:r>
      <w:r w:rsidRPr="002B62A6">
        <w:rPr>
          <w:rFonts w:ascii="Segoe UI" w:hAnsi="Segoe UI" w:cs="Segoe UI"/>
          <w:bCs/>
          <w:sz w:val="22"/>
          <w:szCs w:val="22"/>
        </w:rPr>
        <w:tab/>
      </w:r>
      <w:r w:rsidR="008566B1" w:rsidRPr="002B62A6">
        <w:rPr>
          <w:rFonts w:ascii="Segoe UI" w:hAnsi="Segoe UI" w:cs="Segoe UI"/>
          <w:bCs/>
          <w:sz w:val="22"/>
          <w:szCs w:val="22"/>
        </w:rPr>
        <w:t>Objednatel a Konzultant musí ve všech záležitostech týkajících se této Smlouvy jednat v dobré víře a v duchu vzájemné důvěry.</w:t>
      </w:r>
    </w:p>
    <w:p w14:paraId="1C8CB84D" w14:textId="77777777"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2.3 se ruší bez náhrady.</w:t>
      </w:r>
    </w:p>
    <w:p w14:paraId="4A5D7734" w14:textId="6C3FB20C" w:rsidR="00EC07E7" w:rsidRPr="002B62A6" w:rsidRDefault="001421C1" w:rsidP="006B02F8">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2.4. se ruší bez náhrady </w:t>
      </w:r>
    </w:p>
    <w:p w14:paraId="390AE5C2" w14:textId="06E99749"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2.5.1 se nahrazuje novým zněním:</w:t>
      </w:r>
    </w:p>
    <w:p w14:paraId="721D275A"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 výjimkou podkladů uvedených v Příloze 2 [Personál, vybavení, zařízení a služby třetích osob poskytované Objednatelem], Objednatel Konzultantovi na své náklady neposkytne pro poskytování Služeb žádné další dokumenty, kanceláře, ani jiné vybavení či zařízení.“</w:t>
      </w:r>
    </w:p>
    <w:p w14:paraId="1A9FCBD3" w14:textId="77777777"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2.6 se ruší bez náhrady.</w:t>
      </w:r>
    </w:p>
    <w:p w14:paraId="63B59045" w14:textId="77777777" w:rsidR="001421C1" w:rsidRPr="002B62A6" w:rsidRDefault="001421C1" w:rsidP="00EC07E7">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2.7.1 in fine se doplňuje následovně:</w:t>
      </w:r>
    </w:p>
    <w:p w14:paraId="476C9A88" w14:textId="3CDBB576" w:rsidR="001421C1" w:rsidRPr="002B62A6" w:rsidRDefault="001421C1" w:rsidP="001421C1">
      <w:pPr>
        <w:autoSpaceDE w:val="0"/>
        <w:autoSpaceDN w:val="0"/>
        <w:adjustRightInd w:val="0"/>
        <w:spacing w:line="276" w:lineRule="auto"/>
        <w:ind w:right="170"/>
        <w:jc w:val="both"/>
        <w:rPr>
          <w:rFonts w:ascii="Segoe UI" w:hAnsi="Segoe UI" w:cs="Segoe UI"/>
          <w:b/>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 j</w:t>
      </w:r>
      <w:r w:rsidR="001F25A6" w:rsidRPr="002B62A6">
        <w:rPr>
          <w:rFonts w:ascii="Segoe UI" w:hAnsi="Segoe UI" w:cs="Segoe UI"/>
          <w:sz w:val="22"/>
          <w:szCs w:val="22"/>
        </w:rPr>
        <w:t>sou</w:t>
      </w:r>
      <w:r w:rsidRPr="002B62A6">
        <w:rPr>
          <w:rFonts w:ascii="Segoe UI" w:hAnsi="Segoe UI" w:cs="Segoe UI"/>
          <w:sz w:val="22"/>
          <w:szCs w:val="22"/>
        </w:rPr>
        <w:t xml:space="preserve"> vedle Objednatele jedin</w:t>
      </w:r>
      <w:r w:rsidR="001F25A6" w:rsidRPr="002B62A6">
        <w:rPr>
          <w:rFonts w:ascii="Segoe UI" w:hAnsi="Segoe UI" w:cs="Segoe UI"/>
          <w:sz w:val="22"/>
          <w:szCs w:val="22"/>
        </w:rPr>
        <w:t>ými</w:t>
      </w:r>
      <w:r w:rsidRPr="002B62A6">
        <w:rPr>
          <w:rFonts w:ascii="Segoe UI" w:hAnsi="Segoe UI" w:cs="Segoe UI"/>
          <w:sz w:val="22"/>
          <w:szCs w:val="22"/>
        </w:rPr>
        <w:t xml:space="preserve"> osob</w:t>
      </w:r>
      <w:r w:rsidR="001F25A6" w:rsidRPr="002B62A6">
        <w:rPr>
          <w:rFonts w:ascii="Segoe UI" w:hAnsi="Segoe UI" w:cs="Segoe UI"/>
          <w:sz w:val="22"/>
          <w:szCs w:val="22"/>
        </w:rPr>
        <w:t>ami</w:t>
      </w:r>
      <w:r w:rsidRPr="002B62A6">
        <w:rPr>
          <w:rFonts w:ascii="Segoe UI" w:hAnsi="Segoe UI" w:cs="Segoe UI"/>
          <w:sz w:val="22"/>
          <w:szCs w:val="22"/>
        </w:rPr>
        <w:t xml:space="preserve"> oprávněn</w:t>
      </w:r>
      <w:r w:rsidR="001F25A6" w:rsidRPr="002B62A6">
        <w:rPr>
          <w:rFonts w:ascii="Segoe UI" w:hAnsi="Segoe UI" w:cs="Segoe UI"/>
          <w:sz w:val="22"/>
          <w:szCs w:val="22"/>
        </w:rPr>
        <w:t>ými</w:t>
      </w:r>
      <w:r w:rsidRPr="002B62A6">
        <w:rPr>
          <w:rFonts w:ascii="Segoe UI" w:hAnsi="Segoe UI" w:cs="Segoe UI"/>
          <w:sz w:val="22"/>
          <w:szCs w:val="22"/>
        </w:rPr>
        <w:t xml:space="preserve"> jednat za Objednatele ve všech věcech týkajících se plnění Smlouvy. Tam, kde ve věcech týkajících se </w:t>
      </w:r>
      <w:r w:rsidRPr="002B62A6">
        <w:rPr>
          <w:rFonts w:ascii="Segoe UI" w:hAnsi="Segoe UI" w:cs="Segoe UI"/>
          <w:sz w:val="22"/>
          <w:szCs w:val="22"/>
        </w:rPr>
        <w:lastRenderedPageBreak/>
        <w:t>plnění Smlouvy, Smlouva hovoří o Objednateli, rozumí se tím Zástupc</w:t>
      </w:r>
      <w:r w:rsidR="001F25A6" w:rsidRPr="002B62A6">
        <w:rPr>
          <w:rFonts w:ascii="Segoe UI" w:hAnsi="Segoe UI" w:cs="Segoe UI"/>
          <w:sz w:val="22"/>
          <w:szCs w:val="22"/>
        </w:rPr>
        <w:t>i</w:t>
      </w:r>
      <w:r w:rsidRPr="002B62A6">
        <w:rPr>
          <w:rFonts w:ascii="Segoe UI" w:hAnsi="Segoe UI" w:cs="Segoe UI"/>
          <w:sz w:val="22"/>
          <w:szCs w:val="22"/>
        </w:rPr>
        <w:t xml:space="preserve"> Objednatele</w:t>
      </w:r>
      <w:r w:rsidR="00D45FC2" w:rsidRPr="002B62A6">
        <w:rPr>
          <w:rFonts w:ascii="Segoe UI" w:hAnsi="Segoe UI" w:cs="Segoe UI"/>
          <w:sz w:val="22"/>
          <w:szCs w:val="22"/>
        </w:rPr>
        <w:t>, kteří jednají společně</w:t>
      </w:r>
      <w:r w:rsidRPr="002B62A6">
        <w:rPr>
          <w:rFonts w:ascii="Segoe UI" w:hAnsi="Segoe UI" w:cs="Segoe UI"/>
          <w:sz w:val="22"/>
          <w:szCs w:val="22"/>
        </w:rPr>
        <w:t>“</w:t>
      </w:r>
    </w:p>
    <w:p w14:paraId="0C5A81A4"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b/>
          <w:sz w:val="22"/>
          <w:szCs w:val="22"/>
        </w:rPr>
        <w:t>Pod-článek 2.7.2</w:t>
      </w:r>
      <w:r w:rsidRPr="002B62A6">
        <w:rPr>
          <w:rFonts w:ascii="Segoe UI" w:eastAsiaTheme="minorHAnsi" w:hAnsi="Segoe UI" w:cs="Segoe UI"/>
          <w:b/>
          <w:color w:val="000000" w:themeColor="text1"/>
          <w:sz w:val="22"/>
          <w:szCs w:val="22"/>
          <w:lang w:eastAsia="en-US" w:bidi="ar-SA"/>
        </w:rPr>
        <w:t xml:space="preserve"> se nově doplňuje ve znění:</w:t>
      </w:r>
    </w:p>
    <w:p w14:paraId="072C257B" w14:textId="55E2D88B" w:rsidR="001421C1" w:rsidRPr="002B62A6" w:rsidRDefault="001421C1" w:rsidP="0075272C">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w:t>
      </w:r>
      <w:r w:rsidR="001F25A6" w:rsidRPr="002B62A6">
        <w:rPr>
          <w:rFonts w:ascii="Segoe UI" w:hAnsi="Segoe UI" w:cs="Segoe UI"/>
          <w:sz w:val="22"/>
          <w:szCs w:val="22"/>
        </w:rPr>
        <w:t xml:space="preserve"> </w:t>
      </w:r>
      <w:r w:rsidRPr="002B62A6">
        <w:rPr>
          <w:rFonts w:ascii="Segoe UI" w:hAnsi="Segoe UI" w:cs="Segoe UI"/>
          <w:sz w:val="22"/>
          <w:szCs w:val="22"/>
        </w:rPr>
        <w:t>j</w:t>
      </w:r>
      <w:r w:rsidR="001F25A6" w:rsidRPr="002B62A6">
        <w:rPr>
          <w:rFonts w:ascii="Segoe UI" w:hAnsi="Segoe UI" w:cs="Segoe UI"/>
          <w:sz w:val="22"/>
          <w:szCs w:val="22"/>
        </w:rPr>
        <w:t>sou</w:t>
      </w:r>
      <w:r w:rsidRPr="002B62A6">
        <w:rPr>
          <w:rFonts w:ascii="Segoe UI" w:hAnsi="Segoe UI" w:cs="Segoe UI"/>
          <w:sz w:val="22"/>
          <w:szCs w:val="22"/>
        </w:rPr>
        <w:t xml:space="preserve"> </w:t>
      </w:r>
      <w:r w:rsidR="001F371A" w:rsidRPr="002B62A6">
        <w:rPr>
          <w:rFonts w:ascii="Segoe UI" w:eastAsiaTheme="minorHAnsi" w:hAnsi="Segoe UI" w:cs="Segoe UI"/>
          <w:i/>
          <w:color w:val="000000" w:themeColor="text1"/>
          <w:kern w:val="2"/>
          <w:sz w:val="22"/>
          <w:szCs w:val="22"/>
          <w:highlight w:val="yellow"/>
          <w:lang w:eastAsia="en-US" w:bidi="ar-SA"/>
          <w14:ligatures w14:val="standardContextual"/>
        </w:rPr>
        <w:t>[doplní zadavatel</w:t>
      </w:r>
      <w:r w:rsidR="001F371A" w:rsidRPr="002B62A6" w:rsidDel="002D3AD0">
        <w:rPr>
          <w:rFonts w:ascii="Segoe UI" w:eastAsiaTheme="minorHAnsi" w:hAnsi="Segoe UI" w:cs="Segoe UI"/>
          <w:i/>
          <w:color w:val="000000" w:themeColor="text1"/>
          <w:kern w:val="2"/>
          <w:sz w:val="22"/>
          <w:szCs w:val="22"/>
          <w:highlight w:val="yellow"/>
          <w:lang w:eastAsia="en-US" w:bidi="ar-SA"/>
          <w14:ligatures w14:val="standardContextual"/>
        </w:rPr>
        <w:t xml:space="preserve"> </w:t>
      </w:r>
      <w:r w:rsidR="001F371A" w:rsidRPr="002B62A6">
        <w:rPr>
          <w:rFonts w:ascii="Segoe UI" w:eastAsiaTheme="minorHAnsi" w:hAnsi="Segoe UI" w:cs="Segoe UI"/>
          <w:i/>
          <w:color w:val="000000" w:themeColor="text1"/>
          <w:kern w:val="2"/>
          <w:sz w:val="22"/>
          <w:szCs w:val="22"/>
          <w:highlight w:val="yellow"/>
          <w:lang w:eastAsia="en-US" w:bidi="ar-SA"/>
          <w14:ligatures w14:val="standardContextual"/>
        </w:rPr>
        <w:t>před podpisem Smlouvy]</w:t>
      </w:r>
      <w:r w:rsidRPr="002B62A6">
        <w:rPr>
          <w:rFonts w:ascii="Segoe UI" w:eastAsiaTheme="minorHAnsi" w:hAnsi="Segoe UI" w:cs="Segoe UI"/>
          <w:i/>
          <w:color w:val="000000" w:themeColor="text1"/>
          <w:kern w:val="2"/>
          <w:sz w:val="22"/>
          <w:szCs w:val="22"/>
          <w:lang w:eastAsia="en-US" w:bidi="ar-SA"/>
          <w14:ligatures w14:val="standardContextual"/>
        </w:rPr>
        <w:t>“</w:t>
      </w:r>
    </w:p>
    <w:p w14:paraId="43A69C4D" w14:textId="77777777" w:rsidR="001421C1" w:rsidRPr="002B62A6" w:rsidRDefault="001421C1" w:rsidP="0075272C">
      <w:pPr>
        <w:widowControl/>
        <w:autoSpaceDE w:val="0"/>
        <w:autoSpaceDN w:val="0"/>
        <w:adjustRightInd w:val="0"/>
        <w:spacing w:before="240" w:line="276" w:lineRule="auto"/>
        <w:jc w:val="both"/>
        <w:rPr>
          <w:rFonts w:ascii="Segoe UI" w:hAnsi="Segoe UI" w:cs="Segoe UI"/>
          <w:sz w:val="22"/>
          <w:szCs w:val="22"/>
        </w:rPr>
      </w:pPr>
      <w:r w:rsidRPr="002B62A6">
        <w:rPr>
          <w:rFonts w:ascii="Segoe UI" w:hAnsi="Segoe UI" w:cs="Segoe UI"/>
          <w:b/>
          <w:sz w:val="22"/>
          <w:szCs w:val="22"/>
        </w:rPr>
        <w:t>Pod-článek 2.7.3</w:t>
      </w:r>
      <w:r w:rsidRPr="002B62A6">
        <w:rPr>
          <w:rFonts w:ascii="Segoe UI" w:eastAsiaTheme="minorHAnsi" w:hAnsi="Segoe UI" w:cs="Segoe UI"/>
          <w:b/>
          <w:color w:val="000000" w:themeColor="text1"/>
          <w:sz w:val="22"/>
          <w:szCs w:val="22"/>
          <w:lang w:eastAsia="en-US" w:bidi="ar-SA"/>
        </w:rPr>
        <w:t xml:space="preserve"> se nově doplňuje ve znění:</w:t>
      </w:r>
      <w:r w:rsidRPr="002B62A6">
        <w:rPr>
          <w:rFonts w:ascii="Segoe UI" w:hAnsi="Segoe UI" w:cs="Segoe UI"/>
          <w:sz w:val="22"/>
          <w:szCs w:val="22"/>
        </w:rPr>
        <w:t xml:space="preserve"> </w:t>
      </w:r>
    </w:p>
    <w:p w14:paraId="69C70DC9" w14:textId="0602AB53"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 j</w:t>
      </w:r>
      <w:r w:rsidR="001F25A6" w:rsidRPr="002B62A6">
        <w:rPr>
          <w:rFonts w:ascii="Segoe UI" w:hAnsi="Segoe UI" w:cs="Segoe UI"/>
          <w:sz w:val="22"/>
          <w:szCs w:val="22"/>
        </w:rPr>
        <w:t>sou</w:t>
      </w:r>
      <w:r w:rsidRPr="002B62A6">
        <w:rPr>
          <w:rFonts w:ascii="Segoe UI" w:hAnsi="Segoe UI" w:cs="Segoe UI"/>
          <w:sz w:val="22"/>
          <w:szCs w:val="22"/>
        </w:rPr>
        <w:t xml:space="preserve"> oprávněn</w:t>
      </w:r>
      <w:r w:rsidR="001F25A6" w:rsidRPr="002B62A6">
        <w:rPr>
          <w:rFonts w:ascii="Segoe UI" w:hAnsi="Segoe UI" w:cs="Segoe UI"/>
          <w:sz w:val="22"/>
          <w:szCs w:val="22"/>
        </w:rPr>
        <w:t>i</w:t>
      </w:r>
      <w:r w:rsidRPr="002B62A6">
        <w:rPr>
          <w:rFonts w:ascii="Segoe UI" w:hAnsi="Segoe UI" w:cs="Segoe UI"/>
          <w:sz w:val="22"/>
          <w:szCs w:val="22"/>
        </w:rPr>
        <w:t xml:space="preserve"> provádět dozor nad poskytováním Služeb ze strany Konzultanta</w:t>
      </w:r>
      <w:r w:rsidR="006759AE" w:rsidRPr="002B62A6">
        <w:rPr>
          <w:rFonts w:ascii="Segoe UI" w:hAnsi="Segoe UI" w:cs="Segoe UI"/>
          <w:sz w:val="22"/>
          <w:szCs w:val="22"/>
        </w:rPr>
        <w:t xml:space="preserve">, a to v rozsahu obdobně dle </w:t>
      </w:r>
      <w:r w:rsidR="00824344" w:rsidRPr="002B62A6">
        <w:rPr>
          <w:rFonts w:ascii="Segoe UI" w:hAnsi="Segoe UI" w:cs="Segoe UI"/>
          <w:sz w:val="22"/>
          <w:szCs w:val="22"/>
        </w:rPr>
        <w:t>P</w:t>
      </w:r>
      <w:r w:rsidR="006759AE" w:rsidRPr="002B62A6">
        <w:rPr>
          <w:rFonts w:ascii="Segoe UI" w:hAnsi="Segoe UI" w:cs="Segoe UI"/>
          <w:sz w:val="22"/>
          <w:szCs w:val="22"/>
        </w:rPr>
        <w:t>od-článku 2.7.1</w:t>
      </w:r>
      <w:r w:rsidRPr="002B62A6">
        <w:rPr>
          <w:rFonts w:ascii="Segoe UI" w:hAnsi="Segoe UI" w:cs="Segoe UI"/>
          <w:sz w:val="22"/>
          <w:szCs w:val="22"/>
        </w:rPr>
        <w:t>.“</w:t>
      </w:r>
    </w:p>
    <w:p w14:paraId="148F5C24" w14:textId="26AA4DF3" w:rsidR="001421C1" w:rsidRPr="002B62A6" w:rsidRDefault="001421C1" w:rsidP="0075272C">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3.2.</w:t>
      </w:r>
      <w:r w:rsidR="00FC0DF9" w:rsidRPr="002B62A6">
        <w:rPr>
          <w:rFonts w:ascii="Segoe UI" w:hAnsi="Segoe UI" w:cs="Segoe UI"/>
          <w:b/>
          <w:sz w:val="22"/>
          <w:szCs w:val="22"/>
        </w:rPr>
        <w:t xml:space="preserve"> </w:t>
      </w:r>
      <w:r w:rsidR="00FC0DF9" w:rsidRPr="002B62A6">
        <w:rPr>
          <w:rFonts w:ascii="Segoe UI" w:eastAsiaTheme="minorHAnsi" w:hAnsi="Segoe UI" w:cs="Segoe UI"/>
          <w:b/>
          <w:color w:val="000000" w:themeColor="text1"/>
          <w:sz w:val="22"/>
          <w:szCs w:val="22"/>
          <w:lang w:eastAsia="en-US" w:bidi="ar-SA"/>
        </w:rPr>
        <w:t>se ruší bez náhrady</w:t>
      </w:r>
      <w:r w:rsidR="00586EE9" w:rsidRPr="002B62A6">
        <w:rPr>
          <w:rFonts w:ascii="Segoe UI" w:eastAsiaTheme="minorHAnsi" w:hAnsi="Segoe UI" w:cs="Segoe UI"/>
          <w:b/>
          <w:color w:val="000000" w:themeColor="text1"/>
          <w:sz w:val="22"/>
          <w:szCs w:val="22"/>
          <w:lang w:eastAsia="en-US" w:bidi="ar-SA"/>
        </w:rPr>
        <w:t>.</w:t>
      </w:r>
    </w:p>
    <w:p w14:paraId="66D94A17" w14:textId="079F036D"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3.3.2 písm. a) se doplňuje o následující text:</w:t>
      </w:r>
    </w:p>
    <w:p w14:paraId="38FC4F6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„Na nedostatky v činnosti třetí strany Konzultant upozorní neprodleně Objednatele;”</w:t>
      </w:r>
    </w:p>
    <w:p w14:paraId="0716F9B3"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3.3.3 se nově doplňuje ve znění</w:t>
      </w:r>
      <w:r w:rsidRPr="002B62A6">
        <w:rPr>
          <w:rFonts w:ascii="Segoe UI" w:eastAsiaTheme="minorHAnsi" w:hAnsi="Segoe UI" w:cs="Segoe UI"/>
          <w:color w:val="000000" w:themeColor="text1"/>
          <w:sz w:val="22"/>
          <w:szCs w:val="22"/>
          <w:lang w:eastAsia="en-US" w:bidi="ar-SA"/>
        </w:rPr>
        <w:t xml:space="preserve">:  </w:t>
      </w:r>
    </w:p>
    <w:p w14:paraId="1775FC68" w14:textId="77777777" w:rsidR="001421C1" w:rsidRPr="002B62A6" w:rsidRDefault="001421C1" w:rsidP="001421C1">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„Konzultant je povinen informovat Objednatele o průběhu poskytování Služeb, a to</w:t>
      </w:r>
    </w:p>
    <w:p w14:paraId="31B138D9" w14:textId="6BFD3D23"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ústně na pravidelných kontrolních dnech Díla, resp. kontrolních dnech ohledně poskytování</w:t>
      </w:r>
      <w:r w:rsidR="0075272C" w:rsidRPr="002B62A6">
        <w:rPr>
          <w:rFonts w:ascii="Segoe UI" w:hAnsi="Segoe UI" w:cs="Segoe UI"/>
          <w:sz w:val="22"/>
          <w:szCs w:val="22"/>
        </w:rPr>
        <w:t xml:space="preserve"> </w:t>
      </w:r>
      <w:r w:rsidRPr="002B62A6">
        <w:rPr>
          <w:rFonts w:ascii="Segoe UI" w:hAnsi="Segoe UI" w:cs="Segoe UI"/>
          <w:sz w:val="22"/>
          <w:szCs w:val="22"/>
        </w:rPr>
        <w:t xml:space="preserve">Služeb svolávaných Objednatelem nebo Konzultantem, </w:t>
      </w:r>
    </w:p>
    <w:p w14:paraId="76DEAF8D" w14:textId="121B14BC"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Měsíčními zprávami, </w:t>
      </w:r>
    </w:p>
    <w:p w14:paraId="5801A271" w14:textId="65AA31E5"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Ročními zprávami, </w:t>
      </w:r>
    </w:p>
    <w:p w14:paraId="51C1AA62" w14:textId="530CF5D2"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Závěrečnou zprávou a </w:t>
      </w:r>
    </w:p>
    <w:p w14:paraId="0DB24992" w14:textId="43C07925"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dalšími způsoby popsanými v Příloze 1 [Rozsah služeb včetně ceníku služeb].”</w:t>
      </w:r>
    </w:p>
    <w:p w14:paraId="0BBD22F6" w14:textId="77777777" w:rsidR="001421C1" w:rsidRPr="002B62A6" w:rsidRDefault="001421C1" w:rsidP="006B02F8">
      <w:pPr>
        <w:keepNext/>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3.3.4 se nově doplňuje ve znění:</w:t>
      </w:r>
    </w:p>
    <w:p w14:paraId="71F2DE54" w14:textId="770C22B2"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„Veškeré případné pokyny Konzultanta mohou být uplatněny pouze prostřednictvím Personálu Konzultanta, a to po schválení těchto pokynů Správcem stavby; to neplatí, jestliže na ně Správce stavby přenese pravomoc nebo je pověří plněním povinností. Přenesení pravomoci, pověření nebo odvolání přenesení pravomoci či pověření musí být písemné a nenabude účinnosti, dokud jeho kopie neobdrží obě Strany. Každý člen Personálu Konzultanta, na kterého byly přeneseny pravomoci, nebo byl pověřen plněním povinností, musí být oprávněn vydávat pokyny v rozsahu vymezeném přenesením pravomocí anebo pověřením. Jakékoliv schválení, ověření, potvrzení, souhlas, přezkoumání, kontrola, pokyn, oznámení, návrh, požadavek, zkouška nebo podobné jednání člena Personálu Konzultanta, na kterého byly přeneseny pravomoci, nebo byl pověřen plněním povinností, musí mít stejný účinek, jako kdyby šlo o</w:t>
      </w:r>
      <w:r w:rsidR="0075272C" w:rsidRPr="002B62A6">
        <w:rPr>
          <w:rFonts w:ascii="Segoe UI" w:eastAsiaTheme="minorHAnsi" w:hAnsi="Segoe UI" w:cs="Segoe UI"/>
          <w:color w:val="auto"/>
          <w:sz w:val="22"/>
          <w:szCs w:val="22"/>
          <w:lang w:eastAsia="en-US" w:bidi="ar-SA"/>
        </w:rPr>
        <w:t> </w:t>
      </w:r>
      <w:r w:rsidRPr="002B62A6">
        <w:rPr>
          <w:rFonts w:ascii="Segoe UI" w:eastAsiaTheme="minorHAnsi" w:hAnsi="Segoe UI" w:cs="Segoe UI"/>
          <w:color w:val="auto"/>
          <w:sz w:val="22"/>
          <w:szCs w:val="22"/>
          <w:lang w:eastAsia="en-US" w:bidi="ar-SA"/>
        </w:rPr>
        <w:t xml:space="preserve">jednání Správce stavby. Avšak, jakákoliv absence neschválení nějaké práce, není schválením, a proto nesmí mít vliv na právo Správce stavby odmítnout práci. Jestliže Objednatel zpochybňuje pokyn člena Personálu Konzultanta, na kterého byly přeneseny pravomoci, nebo byl pověřen plněním povinností, může Objednatel postoupit záležitost Správci stavby, který musí takový pokyn okamžitě potvrdit, zvrátit nebo pozměnit. V případě překročení pravomocí Personálu Konzultanta je Objednatel oprávněn požadovat jejich odvolání z poskytování dalších Služeb. Opakované překročení pravomocí ze strany Personálu Konzultanta nebo poddodavatele Konzultanta může mít za následek odvolání příslušného poddodavatele z </w:t>
      </w:r>
      <w:r w:rsidRPr="002B62A6">
        <w:rPr>
          <w:rFonts w:ascii="Segoe UI" w:eastAsiaTheme="minorHAnsi" w:hAnsi="Segoe UI" w:cs="Segoe UI"/>
          <w:color w:val="auto"/>
          <w:sz w:val="22"/>
          <w:szCs w:val="22"/>
          <w:lang w:eastAsia="en-US" w:bidi="ar-SA"/>
        </w:rPr>
        <w:lastRenderedPageBreak/>
        <w:t>poskytování Služeb Objednatelem a/nebo bude důvodem pro odstoupení od Smlouvy Objednatelem pro podstatné porušení povinnosti ze strany Konzultanta.“</w:t>
      </w:r>
    </w:p>
    <w:p w14:paraId="242954CE"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3.4.1 se doplňuje o následující text:</w:t>
      </w:r>
    </w:p>
    <w:p w14:paraId="60A71FD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je povinen až do skončení poskytování Služeb řádně uchovávat dokumenty od Objednatele, jakož i doklady, které má podle Smlouvy předat Objednateli. Konzultant je odpovědný za jejich případnou ztrátu či znehodnocení, přičemž je povinen zaplatit vzniklou škodu nebo tyto na své náklady nahradit novými, a to v originálech nebo úředně ověřených kopiích. Tyto dokumenty musí být vráceny Objednateli při dokončení nebo předčasném ukončení poskytování Služeb.”</w:t>
      </w:r>
    </w:p>
    <w:p w14:paraId="7F1CA9CC" w14:textId="77777777" w:rsidR="001421C1" w:rsidRPr="002B62A6" w:rsidRDefault="001421C1" w:rsidP="00F96583">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3.5.1 se nahrazuje novým zněním:</w:t>
      </w:r>
    </w:p>
    <w:p w14:paraId="09AAF4EB" w14:textId="4A904435" w:rsidR="001421C1" w:rsidRPr="002B62A6" w:rsidRDefault="001421C1" w:rsidP="001421C1">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„Personál </w:t>
      </w:r>
      <w:r w:rsidR="00E01D3E" w:rsidRPr="002B62A6">
        <w:rPr>
          <w:rFonts w:ascii="Segoe UI" w:hAnsi="Segoe UI" w:cs="Segoe UI"/>
          <w:sz w:val="22"/>
          <w:szCs w:val="22"/>
        </w:rPr>
        <w:t>Konzultanta</w:t>
      </w:r>
      <w:r w:rsidRPr="002B62A6">
        <w:rPr>
          <w:rFonts w:ascii="Segoe UI" w:hAnsi="Segoe UI" w:cs="Segoe UI"/>
          <w:sz w:val="22"/>
          <w:szCs w:val="22"/>
        </w:rPr>
        <w:t xml:space="preserve"> musí být způsobilý pro poskytování daných Služeb s vhodnou kvalifikací, kompetentní k předmětnému plnění dle Smlouvy, zejména musí mít dostatečné vzdělání a zkušenosti tak, aby byla zajištěna dostatečná kvalita poskytovaných Služeb k řádnému splnění Díla a dosažení účelu Smlouvy a zároveň musí mít veškerá potřebná oprávnění a autorizace, které jsou dle právních předpisů a technických </w:t>
      </w:r>
      <w:r w:rsidR="003048B2" w:rsidRPr="002B62A6">
        <w:rPr>
          <w:rFonts w:ascii="Segoe UI" w:hAnsi="Segoe UI" w:cs="Segoe UI"/>
          <w:sz w:val="22"/>
          <w:szCs w:val="22"/>
        </w:rPr>
        <w:t>norem k</w:t>
      </w:r>
      <w:r w:rsidRPr="002B62A6">
        <w:rPr>
          <w:rFonts w:ascii="Segoe UI" w:hAnsi="Segoe UI" w:cs="Segoe UI"/>
          <w:sz w:val="22"/>
          <w:szCs w:val="22"/>
        </w:rPr>
        <w:t> poskytování předmětných Služeb potřeba.</w:t>
      </w:r>
      <w:r w:rsidR="00E80353" w:rsidRPr="002B62A6">
        <w:rPr>
          <w:rFonts w:ascii="Segoe UI" w:hAnsi="Segoe UI" w:cs="Segoe UI"/>
          <w:sz w:val="22"/>
          <w:szCs w:val="22"/>
        </w:rPr>
        <w:t xml:space="preserve"> Příslušní členové Personálu Konzultanta musí splňovat podmínky technické kvalifikace dle Zadávací dokumentace.</w:t>
      </w:r>
    </w:p>
    <w:p w14:paraId="718C6E0E" w14:textId="2ED1F263" w:rsidR="001421C1" w:rsidRPr="002B62A6" w:rsidRDefault="008B789B" w:rsidP="008B789B">
      <w:pPr>
        <w:widowControl/>
        <w:spacing w:line="276" w:lineRule="auto"/>
        <w:jc w:val="both"/>
        <w:rPr>
          <w:rFonts w:ascii="Segoe UI" w:hAnsi="Segoe UI" w:cs="Segoe UI"/>
          <w:sz w:val="22"/>
          <w:szCs w:val="22"/>
        </w:rPr>
      </w:pPr>
      <w:r w:rsidRPr="002B62A6">
        <w:rPr>
          <w:rFonts w:ascii="Segoe UI" w:eastAsiaTheme="minorHAnsi" w:hAnsi="Segoe UI" w:cs="Segoe UI"/>
          <w:sz w:val="22"/>
          <w:szCs w:val="22"/>
          <w:lang w:eastAsia="en-US" w:bidi="ar-SA"/>
        </w:rPr>
        <w:t xml:space="preserve">Správce stavby – koordinátor týmu správce stavby a Konzultační inženýr – zástupce správce stavby </w:t>
      </w:r>
      <w:r w:rsidR="001421C1" w:rsidRPr="002B62A6">
        <w:rPr>
          <w:rFonts w:ascii="Segoe UI" w:hAnsi="Segoe UI" w:cs="Segoe UI"/>
          <w:sz w:val="22"/>
          <w:szCs w:val="22"/>
        </w:rPr>
        <w:t xml:space="preserve">musí mít absolvováno certifikované školení zaměřené na </w:t>
      </w:r>
      <w:r w:rsidR="001421C1" w:rsidRPr="002B62A6">
        <w:rPr>
          <w:rFonts w:ascii="Segoe UI" w:hAnsi="Segoe UI" w:cs="Segoe UI"/>
          <w:i/>
          <w:sz w:val="22"/>
          <w:szCs w:val="22"/>
        </w:rPr>
        <w:t>smluvní podmínky</w:t>
      </w:r>
      <w:bookmarkStart w:id="5" w:name="_Hlk946692"/>
      <w:r w:rsidR="001F371A" w:rsidRPr="002B62A6">
        <w:rPr>
          <w:rFonts w:ascii="Segoe UI" w:hAnsi="Segoe UI" w:cs="Segoe UI"/>
          <w:i/>
          <w:sz w:val="22"/>
          <w:szCs w:val="22"/>
        </w:rPr>
        <w:t xml:space="preserve"> </w:t>
      </w:r>
      <w:r w:rsidR="001421C1" w:rsidRPr="002B62A6">
        <w:rPr>
          <w:rFonts w:ascii="Segoe UI" w:hAnsi="Segoe UI" w:cs="Segoe UI"/>
          <w:i/>
          <w:sz w:val="22"/>
          <w:szCs w:val="22"/>
        </w:rPr>
        <w:t>FIDIC WHITE BOOK</w:t>
      </w:r>
      <w:r w:rsidR="001421C1" w:rsidRPr="002B62A6">
        <w:rPr>
          <w:rStyle w:val="Znakapoznpodarou"/>
          <w:rFonts w:ascii="Segoe UI" w:hAnsi="Segoe UI" w:cs="Segoe UI"/>
          <w:i/>
          <w:sz w:val="22"/>
          <w:szCs w:val="22"/>
        </w:rPr>
        <w:footnoteReference w:id="2"/>
      </w:r>
      <w:r w:rsidR="001421C1" w:rsidRPr="002B62A6">
        <w:rPr>
          <w:rFonts w:ascii="Segoe UI" w:hAnsi="Segoe UI" w:cs="Segoe UI"/>
          <w:i/>
          <w:sz w:val="22"/>
          <w:szCs w:val="22"/>
        </w:rPr>
        <w:t xml:space="preserve"> nebo FIDIC YELLOW BOOK</w:t>
      </w:r>
      <w:r w:rsidR="001421C1" w:rsidRPr="002B62A6">
        <w:rPr>
          <w:rStyle w:val="Znakapoznpodarou"/>
          <w:rFonts w:ascii="Segoe UI" w:hAnsi="Segoe UI" w:cs="Segoe UI"/>
          <w:i/>
          <w:sz w:val="22"/>
          <w:szCs w:val="22"/>
        </w:rPr>
        <w:footnoteReference w:id="3"/>
      </w:r>
      <w:bookmarkEnd w:id="5"/>
      <w:r w:rsidR="001421C1" w:rsidRPr="002B62A6">
        <w:rPr>
          <w:rFonts w:ascii="Segoe UI" w:hAnsi="Segoe UI" w:cs="Segoe UI"/>
          <w:i/>
          <w:sz w:val="22"/>
          <w:szCs w:val="22"/>
        </w:rPr>
        <w:t xml:space="preserve">. </w:t>
      </w:r>
      <w:r w:rsidR="001421C1" w:rsidRPr="002B62A6">
        <w:rPr>
          <w:rFonts w:ascii="Segoe UI" w:hAnsi="Segoe UI" w:cs="Segoe UI"/>
          <w:sz w:val="22"/>
          <w:szCs w:val="22"/>
        </w:rPr>
        <w:t xml:space="preserve">Lhůta pro předložení certifikátu prokazujícího absolvování požadovaného školení (certifikát udělen organizátorem školení – např. CACE) je do </w:t>
      </w:r>
      <w:r w:rsidRPr="002B62A6">
        <w:rPr>
          <w:rFonts w:ascii="Segoe UI" w:hAnsi="Segoe UI" w:cs="Segoe UI"/>
          <w:sz w:val="22"/>
          <w:szCs w:val="22"/>
        </w:rPr>
        <w:t>3</w:t>
      </w:r>
      <w:r w:rsidR="001421C1" w:rsidRPr="002B62A6">
        <w:rPr>
          <w:rFonts w:ascii="Segoe UI" w:hAnsi="Segoe UI" w:cs="Segoe UI"/>
          <w:sz w:val="22"/>
          <w:szCs w:val="22"/>
        </w:rPr>
        <w:t xml:space="preserve">0 (slovy: </w:t>
      </w:r>
      <w:r w:rsidRPr="002B62A6">
        <w:rPr>
          <w:rFonts w:ascii="Segoe UI" w:hAnsi="Segoe UI" w:cs="Segoe UI"/>
          <w:sz w:val="22"/>
          <w:szCs w:val="22"/>
        </w:rPr>
        <w:t>třiceti</w:t>
      </w:r>
      <w:r w:rsidR="001421C1" w:rsidRPr="002B62A6">
        <w:rPr>
          <w:rFonts w:ascii="Segoe UI" w:hAnsi="Segoe UI" w:cs="Segoe UI"/>
          <w:sz w:val="22"/>
          <w:szCs w:val="22"/>
        </w:rPr>
        <w:t xml:space="preserve">) dní od </w:t>
      </w:r>
      <w:r w:rsidRPr="002B62A6">
        <w:rPr>
          <w:rFonts w:ascii="Segoe UI" w:hAnsi="Segoe UI" w:cs="Segoe UI"/>
          <w:sz w:val="22"/>
          <w:szCs w:val="22"/>
        </w:rPr>
        <w:t xml:space="preserve">účinnosti </w:t>
      </w:r>
      <w:r w:rsidR="001421C1" w:rsidRPr="002B62A6">
        <w:rPr>
          <w:rFonts w:ascii="Segoe UI" w:hAnsi="Segoe UI" w:cs="Segoe UI"/>
          <w:sz w:val="22"/>
          <w:szCs w:val="22"/>
        </w:rPr>
        <w:t>Smlouvy.“</w:t>
      </w:r>
    </w:p>
    <w:p w14:paraId="0FA08B3A" w14:textId="77777777" w:rsidR="001421C1" w:rsidRPr="002B62A6" w:rsidRDefault="001421C1" w:rsidP="00F965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3.5.2 se nově doplňuje ve znění: </w:t>
      </w:r>
    </w:p>
    <w:p w14:paraId="1DB37752" w14:textId="07E39F3A" w:rsidR="001421C1" w:rsidRPr="002B62A6" w:rsidRDefault="001421C1" w:rsidP="001421C1">
      <w:p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„Veškerý trvale delegovaný Personál Konzultanta musí mít </w:t>
      </w:r>
      <w:r w:rsidR="00B21F1D" w:rsidRPr="002B62A6">
        <w:rPr>
          <w:rFonts w:ascii="Segoe UI" w:eastAsiaTheme="minorHAnsi" w:hAnsi="Segoe UI" w:cs="Segoe UI"/>
          <w:sz w:val="22"/>
          <w:szCs w:val="22"/>
          <w:lang w:eastAsia="en-US" w:bidi="ar-SA"/>
        </w:rPr>
        <w:t>po dobu trvání Etapy výkonu činnosti správce stavby</w:t>
      </w:r>
      <w:r w:rsidR="006B02F8" w:rsidRPr="002B62A6">
        <w:rPr>
          <w:rFonts w:ascii="Segoe UI" w:eastAsiaTheme="minorHAnsi" w:hAnsi="Segoe UI" w:cs="Segoe UI"/>
          <w:sz w:val="22"/>
          <w:szCs w:val="22"/>
          <w:lang w:eastAsia="en-US" w:bidi="ar-SA"/>
        </w:rPr>
        <w:t xml:space="preserve"> (či její části, bude-li to vyplývat z níže uvedeného)</w:t>
      </w:r>
      <w:r w:rsidR="00D70994" w:rsidRPr="002B62A6">
        <w:rPr>
          <w:rFonts w:ascii="Segoe UI" w:eastAsiaTheme="minorHAnsi" w:hAnsi="Segoe UI" w:cs="Segoe UI"/>
          <w:sz w:val="22"/>
          <w:szCs w:val="22"/>
          <w:lang w:eastAsia="en-US" w:bidi="ar-SA"/>
        </w:rPr>
        <w:t xml:space="preserve"> </w:t>
      </w:r>
      <w:r w:rsidRPr="002B62A6">
        <w:rPr>
          <w:rFonts w:ascii="Segoe UI" w:eastAsiaTheme="minorHAnsi" w:hAnsi="Segoe UI" w:cs="Segoe UI"/>
          <w:sz w:val="22"/>
          <w:szCs w:val="22"/>
          <w:lang w:eastAsia="en-US" w:bidi="ar-SA"/>
        </w:rPr>
        <w:t>na starosti pouze toto Dílo, tj. musí být plně k dispozici pro plnění této Smlouvy na staveništi, nebude Konzultantem či jinou osobou pověřován jinými úkoly a bude po celou pracovní dobu prokazatelně poskytovat Služby dle této Smlouvy. Trvale delegovaným Personálem Konzultanta se pro účely poskytování Služeb dle této Smlouvy rozumí personál na následujících pozicích:</w:t>
      </w:r>
    </w:p>
    <w:p w14:paraId="44EC1E50" w14:textId="61442897" w:rsidR="001421C1" w:rsidRPr="002B62A6"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Správce stavby – koordinátor týmu správce stavby</w:t>
      </w:r>
      <w:r w:rsidR="006B02F8" w:rsidRPr="002B62A6">
        <w:rPr>
          <w:rFonts w:ascii="Segoe UI" w:eastAsiaTheme="minorHAnsi" w:hAnsi="Segoe UI" w:cs="Segoe UI"/>
          <w:sz w:val="22"/>
          <w:szCs w:val="22"/>
          <w:lang w:eastAsia="en-US" w:bidi="ar-SA"/>
        </w:rPr>
        <w:t>,</w:t>
      </w:r>
      <w:r w:rsidRPr="002B62A6">
        <w:rPr>
          <w:rFonts w:ascii="Segoe UI" w:eastAsiaTheme="minorHAnsi" w:hAnsi="Segoe UI" w:cs="Segoe UI"/>
          <w:sz w:val="22"/>
          <w:szCs w:val="22"/>
          <w:lang w:eastAsia="en-US" w:bidi="ar-SA"/>
        </w:rPr>
        <w:t xml:space="preserve"> </w:t>
      </w:r>
    </w:p>
    <w:p w14:paraId="535259CC" w14:textId="2BCF92C8" w:rsidR="006B02F8" w:rsidRPr="002B62A6"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Konzultační inženýr – zástupce správce stavby</w:t>
      </w:r>
      <w:r w:rsidR="006B02F8" w:rsidRPr="002B62A6">
        <w:rPr>
          <w:rFonts w:ascii="Segoe UI" w:eastAsiaTheme="minorHAnsi" w:hAnsi="Segoe UI" w:cs="Segoe UI"/>
          <w:sz w:val="22"/>
          <w:szCs w:val="22"/>
          <w:lang w:eastAsia="en-US" w:bidi="ar-SA"/>
        </w:rPr>
        <w:t xml:space="preserve"> a</w:t>
      </w:r>
    </w:p>
    <w:p w14:paraId="72A870ED" w14:textId="3B84C789" w:rsidR="001421C1" w:rsidRPr="002B62A6" w:rsidRDefault="001421C1" w:rsidP="006B02F8">
      <w:pPr>
        <w:spacing w:line="276" w:lineRule="auto"/>
        <w:ind w:hanging="72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           Zadavatel požaduje, aby byl stálý technický dozor stavebníka nad Dílem zajišťován vždy alespoň jednou z výše uvedených osob.“</w:t>
      </w:r>
    </w:p>
    <w:p w14:paraId="0967A868" w14:textId="34E5B996" w:rsidR="001421C1" w:rsidRPr="002B62A6" w:rsidDel="000C6EC3" w:rsidRDefault="001421C1" w:rsidP="00F96583">
      <w:pPr>
        <w:widowControl/>
        <w:autoSpaceDE w:val="0"/>
        <w:autoSpaceDN w:val="0"/>
        <w:adjustRightInd w:val="0"/>
        <w:spacing w:before="240" w:line="276" w:lineRule="auto"/>
        <w:jc w:val="both"/>
        <w:rPr>
          <w:del w:id="6" w:author="Tomáš Michálek" w:date="2025-11-04T08:57:00Z" w16du:dateUtc="2025-11-04T07:57:00Z"/>
          <w:rFonts w:ascii="Segoe UI" w:eastAsiaTheme="minorHAnsi" w:hAnsi="Segoe UI" w:cs="Segoe UI"/>
          <w:b/>
          <w:color w:val="000000" w:themeColor="text1"/>
          <w:sz w:val="22"/>
          <w:szCs w:val="22"/>
          <w:lang w:eastAsia="en-US" w:bidi="ar-SA"/>
        </w:rPr>
      </w:pPr>
      <w:del w:id="7" w:author="Tomáš Michálek" w:date="2025-11-04T08:57:00Z" w16du:dateUtc="2025-11-04T07:57:00Z">
        <w:r w:rsidRPr="002B62A6" w:rsidDel="000C6EC3">
          <w:rPr>
            <w:rFonts w:ascii="Segoe UI" w:eastAsiaTheme="minorHAnsi" w:hAnsi="Segoe UI" w:cs="Segoe UI"/>
            <w:b/>
            <w:color w:val="000000" w:themeColor="text1"/>
            <w:sz w:val="22"/>
            <w:szCs w:val="22"/>
            <w:lang w:eastAsia="en-US" w:bidi="ar-SA"/>
          </w:rPr>
          <w:delText>Pod-článek 3.5.3 se nově doplňuje ve znění:</w:delText>
        </w:r>
      </w:del>
    </w:p>
    <w:p w14:paraId="68B45B4C" w14:textId="2AF8093C" w:rsidR="001421C1" w:rsidRPr="002B62A6" w:rsidDel="000C6EC3" w:rsidRDefault="001421C1" w:rsidP="001421C1">
      <w:pPr>
        <w:widowControl/>
        <w:autoSpaceDE w:val="0"/>
        <w:autoSpaceDN w:val="0"/>
        <w:adjustRightInd w:val="0"/>
        <w:spacing w:line="276" w:lineRule="auto"/>
        <w:jc w:val="both"/>
        <w:rPr>
          <w:del w:id="8" w:author="Tomáš Michálek" w:date="2025-11-04T08:57:00Z" w16du:dateUtc="2025-11-04T07:57:00Z"/>
          <w:rFonts w:ascii="Segoe UI" w:eastAsiaTheme="minorHAnsi" w:hAnsi="Segoe UI" w:cs="Segoe UI"/>
          <w:color w:val="000000" w:themeColor="text1"/>
          <w:sz w:val="22"/>
          <w:szCs w:val="22"/>
          <w:lang w:eastAsia="en-US" w:bidi="ar-SA"/>
        </w:rPr>
      </w:pPr>
      <w:del w:id="9" w:author="Tomáš Michálek" w:date="2025-11-04T08:57:00Z" w16du:dateUtc="2025-11-04T07:57:00Z">
        <w:r w:rsidRPr="002B62A6" w:rsidDel="000C6EC3">
          <w:rPr>
            <w:rFonts w:ascii="Segoe UI" w:eastAsiaTheme="minorHAnsi" w:hAnsi="Segoe UI" w:cs="Segoe UI"/>
            <w:color w:val="000000" w:themeColor="text1"/>
            <w:sz w:val="22"/>
            <w:szCs w:val="22"/>
            <w:lang w:eastAsia="en-US" w:bidi="ar-SA"/>
          </w:rPr>
          <w:delText>„</w:delText>
        </w:r>
        <w:r w:rsidRPr="002B62A6" w:rsidDel="000C6EC3">
          <w:rPr>
            <w:rFonts w:ascii="Segoe UI" w:hAnsi="Segoe UI" w:cs="Segoe UI"/>
            <w:color w:val="000000" w:themeColor="text1"/>
            <w:sz w:val="22"/>
            <w:szCs w:val="22"/>
          </w:rPr>
          <w:delText xml:space="preserve">Konzultant je povinen zajistit, aby </w:delText>
        </w:r>
        <w:r w:rsidR="00E80353" w:rsidRPr="002B62A6" w:rsidDel="000C6EC3">
          <w:rPr>
            <w:rFonts w:ascii="Segoe UI" w:hAnsi="Segoe UI" w:cs="Segoe UI"/>
            <w:color w:val="000000" w:themeColor="text1"/>
            <w:sz w:val="22"/>
            <w:szCs w:val="22"/>
          </w:rPr>
          <w:delText>Personál Konzultanta</w:delText>
        </w:r>
        <w:r w:rsidRPr="002B62A6" w:rsidDel="000C6EC3">
          <w:rPr>
            <w:rFonts w:ascii="Segoe UI" w:hAnsi="Segoe UI" w:cs="Segoe UI"/>
            <w:color w:val="000000" w:themeColor="text1"/>
            <w:sz w:val="22"/>
            <w:szCs w:val="22"/>
          </w:rPr>
          <w:delText xml:space="preserve"> zaznamenáva</w:delText>
        </w:r>
        <w:r w:rsidR="00E80353" w:rsidRPr="002B62A6" w:rsidDel="000C6EC3">
          <w:rPr>
            <w:rFonts w:ascii="Segoe UI" w:hAnsi="Segoe UI" w:cs="Segoe UI"/>
            <w:color w:val="000000" w:themeColor="text1"/>
            <w:sz w:val="22"/>
            <w:szCs w:val="22"/>
          </w:rPr>
          <w:delText>l</w:delText>
        </w:r>
        <w:r w:rsidRPr="002B62A6" w:rsidDel="000C6EC3">
          <w:rPr>
            <w:rFonts w:ascii="Segoe UI" w:hAnsi="Segoe UI" w:cs="Segoe UI"/>
            <w:color w:val="000000" w:themeColor="text1"/>
            <w:sz w:val="22"/>
            <w:szCs w:val="22"/>
          </w:rPr>
          <w:delText xml:space="preserve"> svoji přítomnost na staveništi, a to v Informačním systému vedeném Konzultantem v souladu s přílohou 1 Smlouvy </w:delText>
        </w:r>
        <w:r w:rsidRPr="002B62A6" w:rsidDel="000C6EC3">
          <w:rPr>
            <w:rFonts w:ascii="Segoe UI" w:hAnsi="Segoe UI" w:cs="Segoe UI"/>
            <w:i/>
            <w:iCs/>
            <w:color w:val="000000" w:themeColor="text1"/>
            <w:sz w:val="22"/>
            <w:szCs w:val="22"/>
            <w:lang w:val="en-US"/>
          </w:rPr>
          <w:delText>[</w:delText>
        </w:r>
        <w:r w:rsidRPr="002B62A6" w:rsidDel="000C6EC3">
          <w:rPr>
            <w:rFonts w:ascii="Segoe UI" w:hAnsi="Segoe UI" w:cs="Segoe UI"/>
            <w:i/>
            <w:iCs/>
            <w:color w:val="000000" w:themeColor="text1"/>
            <w:sz w:val="22"/>
            <w:szCs w:val="22"/>
          </w:rPr>
          <w:delText>Rozsah služeb včetně ceníku služeb]</w:delText>
        </w:r>
        <w:r w:rsidRPr="002B62A6" w:rsidDel="000C6EC3">
          <w:rPr>
            <w:rFonts w:ascii="Segoe UI" w:hAnsi="Segoe UI" w:cs="Segoe UI"/>
            <w:color w:val="000000" w:themeColor="text1"/>
            <w:sz w:val="22"/>
            <w:szCs w:val="22"/>
          </w:rPr>
          <w:delText xml:space="preserve">, případně jiným způsobem dle požadavku Objednatele – např. v elektronickém </w:delText>
        </w:r>
        <w:r w:rsidR="00E80353" w:rsidRPr="002B62A6" w:rsidDel="000C6EC3">
          <w:rPr>
            <w:rFonts w:ascii="Segoe UI" w:hAnsi="Segoe UI" w:cs="Segoe UI"/>
            <w:color w:val="000000" w:themeColor="text1"/>
            <w:sz w:val="22"/>
            <w:szCs w:val="22"/>
          </w:rPr>
          <w:delText>stavebním deníku vedeném při realizaci Díla.</w:delText>
        </w:r>
        <w:r w:rsidRPr="002B62A6" w:rsidDel="000C6EC3">
          <w:rPr>
            <w:rFonts w:ascii="Segoe UI" w:eastAsiaTheme="minorHAnsi" w:hAnsi="Segoe UI" w:cs="Segoe UI"/>
            <w:color w:val="000000" w:themeColor="text1"/>
            <w:sz w:val="22"/>
            <w:szCs w:val="22"/>
            <w:lang w:eastAsia="en-US" w:bidi="ar-SA"/>
          </w:rPr>
          <w:delText>“</w:delText>
        </w:r>
      </w:del>
    </w:p>
    <w:p w14:paraId="4E7F810B" w14:textId="75B296EA" w:rsidR="001421C1" w:rsidRPr="002B62A6"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3.5.</w:t>
      </w:r>
      <w:ins w:id="10" w:author="Tomáš Michálek" w:date="2025-11-04T08:58:00Z" w16du:dateUtc="2025-11-04T07:58:00Z">
        <w:r w:rsidR="000C6EC3">
          <w:rPr>
            <w:rFonts w:ascii="Segoe UI" w:eastAsiaTheme="minorHAnsi" w:hAnsi="Segoe UI" w:cs="Segoe UI"/>
            <w:b/>
            <w:color w:val="000000" w:themeColor="text1"/>
            <w:sz w:val="22"/>
            <w:szCs w:val="22"/>
            <w:lang w:eastAsia="en-US" w:bidi="ar-SA"/>
          </w:rPr>
          <w:t>3</w:t>
        </w:r>
      </w:ins>
      <w:del w:id="11" w:author="Tomáš Michálek" w:date="2025-11-04T08:57:00Z" w16du:dateUtc="2025-11-04T07:57:00Z">
        <w:r w:rsidRPr="002B62A6" w:rsidDel="000C6EC3">
          <w:rPr>
            <w:rFonts w:ascii="Segoe UI" w:eastAsiaTheme="minorHAnsi" w:hAnsi="Segoe UI" w:cs="Segoe UI"/>
            <w:b/>
            <w:color w:val="000000" w:themeColor="text1"/>
            <w:sz w:val="22"/>
            <w:szCs w:val="22"/>
            <w:lang w:eastAsia="en-US" w:bidi="ar-SA"/>
          </w:rPr>
          <w:delText>4</w:delText>
        </w:r>
      </w:del>
      <w:r w:rsidRPr="002B62A6">
        <w:rPr>
          <w:rFonts w:ascii="Segoe UI" w:eastAsiaTheme="minorHAnsi" w:hAnsi="Segoe UI" w:cs="Segoe UI"/>
          <w:b/>
          <w:color w:val="000000" w:themeColor="text1"/>
          <w:sz w:val="22"/>
          <w:szCs w:val="22"/>
          <w:lang w:eastAsia="en-US" w:bidi="ar-SA"/>
        </w:rPr>
        <w:t xml:space="preserve"> se nově doplňuje ve znění:</w:t>
      </w:r>
    </w:p>
    <w:p w14:paraId="0C865D10" w14:textId="70C85C59"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w:t>
      </w:r>
      <w:r w:rsidRPr="002B62A6">
        <w:rPr>
          <w:rFonts w:ascii="Segoe UI" w:hAnsi="Segoe UI" w:cs="Segoe UI"/>
          <w:color w:val="000000" w:themeColor="text1"/>
          <w:sz w:val="22"/>
          <w:szCs w:val="22"/>
        </w:rPr>
        <w:t xml:space="preserve">Konzultant je povinen předložit na žádost Objednatele dokumentaci prokazující účast jednotlivých členů </w:t>
      </w:r>
      <w:bookmarkStart w:id="12" w:name="_Hlk137555718"/>
      <w:r w:rsidR="00E80353" w:rsidRPr="002B62A6">
        <w:rPr>
          <w:rFonts w:ascii="Segoe UI" w:hAnsi="Segoe UI" w:cs="Segoe UI"/>
          <w:color w:val="000000" w:themeColor="text1"/>
          <w:sz w:val="22"/>
          <w:szCs w:val="22"/>
        </w:rPr>
        <w:t>Personálu Konzultanta</w:t>
      </w:r>
      <w:bookmarkEnd w:id="12"/>
      <w:r w:rsidRPr="002B62A6">
        <w:rPr>
          <w:rFonts w:ascii="Segoe UI" w:hAnsi="Segoe UI" w:cs="Segoe UI"/>
          <w:color w:val="000000" w:themeColor="text1"/>
          <w:sz w:val="22"/>
          <w:szCs w:val="22"/>
        </w:rPr>
        <w:t xml:space="preserve"> na plnění Veřejné zakázky, např. e-mailovou komunikaci obsahující zaslání zadání a výstupu poskytnutého příslušným členem týmu.</w:t>
      </w:r>
      <w:r w:rsidRPr="002B62A6">
        <w:rPr>
          <w:rFonts w:ascii="Segoe UI" w:eastAsiaTheme="minorHAnsi" w:hAnsi="Segoe UI" w:cs="Segoe UI"/>
          <w:color w:val="000000" w:themeColor="text1"/>
          <w:sz w:val="22"/>
          <w:szCs w:val="22"/>
          <w:lang w:eastAsia="en-US" w:bidi="ar-SA"/>
        </w:rPr>
        <w:t>“</w:t>
      </w:r>
    </w:p>
    <w:p w14:paraId="1A5AAC92" w14:textId="17E5BA6C" w:rsidR="001421C1" w:rsidRPr="002B62A6"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3.5.</w:t>
      </w:r>
      <w:ins w:id="13" w:author="Tomáš Michálek" w:date="2025-11-04T08:58:00Z" w16du:dateUtc="2025-11-04T07:58:00Z">
        <w:r w:rsidR="000C6EC3">
          <w:rPr>
            <w:rFonts w:ascii="Segoe UI" w:eastAsiaTheme="minorHAnsi" w:hAnsi="Segoe UI" w:cs="Segoe UI"/>
            <w:b/>
            <w:color w:val="000000" w:themeColor="text1"/>
            <w:sz w:val="22"/>
            <w:szCs w:val="22"/>
            <w:lang w:eastAsia="en-US" w:bidi="ar-SA"/>
          </w:rPr>
          <w:t>4</w:t>
        </w:r>
      </w:ins>
      <w:del w:id="14" w:author="Tomáš Michálek" w:date="2025-11-04T08:58:00Z" w16du:dateUtc="2025-11-04T07:58:00Z">
        <w:r w:rsidRPr="002B62A6" w:rsidDel="000C6EC3">
          <w:rPr>
            <w:rFonts w:ascii="Segoe UI" w:eastAsiaTheme="minorHAnsi" w:hAnsi="Segoe UI" w:cs="Segoe UI"/>
            <w:b/>
            <w:color w:val="000000" w:themeColor="text1"/>
            <w:sz w:val="22"/>
            <w:szCs w:val="22"/>
            <w:lang w:eastAsia="en-US" w:bidi="ar-SA"/>
          </w:rPr>
          <w:delText>5</w:delText>
        </w:r>
      </w:del>
      <w:r w:rsidRPr="002B62A6">
        <w:rPr>
          <w:rFonts w:ascii="Segoe UI" w:eastAsiaTheme="minorHAnsi" w:hAnsi="Segoe UI" w:cs="Segoe UI"/>
          <w:b/>
          <w:color w:val="000000" w:themeColor="text1"/>
          <w:sz w:val="22"/>
          <w:szCs w:val="22"/>
          <w:lang w:eastAsia="en-US" w:bidi="ar-SA"/>
        </w:rPr>
        <w:t xml:space="preserve"> se nově doplňuje ve znění:</w:t>
      </w:r>
    </w:p>
    <w:p w14:paraId="239B2C64" w14:textId="1122CF1E"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w:t>
      </w:r>
      <w:r w:rsidRPr="002B62A6">
        <w:rPr>
          <w:rFonts w:ascii="Segoe UI" w:hAnsi="Segoe UI" w:cs="Segoe UI"/>
          <w:color w:val="000000" w:themeColor="text1"/>
          <w:sz w:val="22"/>
          <w:szCs w:val="22"/>
        </w:rPr>
        <w:t xml:space="preserve">a žádost Objednatele doručenou Konzultantovi alespoň 3 pracovní dny předem je každý člen </w:t>
      </w:r>
      <w:r w:rsidR="00E80353" w:rsidRPr="002B62A6">
        <w:rPr>
          <w:rFonts w:ascii="Segoe UI" w:hAnsi="Segoe UI" w:cs="Segoe UI"/>
          <w:color w:val="000000" w:themeColor="text1"/>
          <w:sz w:val="22"/>
          <w:szCs w:val="22"/>
        </w:rPr>
        <w:t>Personálu Konzultanta</w:t>
      </w:r>
      <w:r w:rsidRPr="002B62A6">
        <w:rPr>
          <w:rFonts w:ascii="Segoe UI" w:hAnsi="Segoe UI" w:cs="Segoe UI"/>
          <w:color w:val="000000" w:themeColor="text1"/>
          <w:sz w:val="22"/>
          <w:szCs w:val="22"/>
        </w:rPr>
        <w:t xml:space="preserve"> povinen dostavit se na staveniště, či jiné Objednatelem určené místo, za účelem prokázání, že spolupracuje na plnění předmětu Veřejné zakázky, a v jakém rozsahu.</w:t>
      </w:r>
      <w:r w:rsidRPr="002B62A6">
        <w:rPr>
          <w:rFonts w:ascii="Segoe UI" w:eastAsiaTheme="minorHAnsi" w:hAnsi="Segoe UI" w:cs="Segoe UI"/>
          <w:color w:val="000000" w:themeColor="text1"/>
          <w:sz w:val="22"/>
          <w:szCs w:val="22"/>
          <w:lang w:eastAsia="en-US" w:bidi="ar-SA"/>
        </w:rPr>
        <w:t>“</w:t>
      </w:r>
    </w:p>
    <w:p w14:paraId="6983EE7D" w14:textId="5E6F767A" w:rsidR="001518B4" w:rsidRPr="002B62A6" w:rsidRDefault="001518B4" w:rsidP="001518B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3.6.1 se doplňuje o text v následujícím znění:</w:t>
      </w:r>
    </w:p>
    <w:p w14:paraId="7F368471" w14:textId="40EDB1EC" w:rsidR="001518B4" w:rsidRPr="002B62A6" w:rsidRDefault="001518B4" w:rsidP="001518B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„Zástupcem Konzultanta pro správu Smlouvy je: </w:t>
      </w:r>
      <w:r w:rsidRPr="002B62A6">
        <w:rPr>
          <w:rFonts w:ascii="Segoe UI" w:eastAsiaTheme="minorHAnsi" w:hAnsi="Segoe UI" w:cs="Segoe UI"/>
          <w:i/>
          <w:iCs/>
          <w:color w:val="000000" w:themeColor="text1"/>
          <w:sz w:val="22"/>
          <w:szCs w:val="22"/>
          <w:highlight w:val="yellow"/>
          <w:lang w:eastAsia="en-US" w:bidi="ar-SA"/>
        </w:rPr>
        <w:t>[dodavatel doplní]</w:t>
      </w:r>
      <w:r w:rsidRPr="002B62A6">
        <w:rPr>
          <w:rFonts w:ascii="Segoe UI" w:eastAsiaTheme="minorHAnsi" w:hAnsi="Segoe UI" w:cs="Segoe UI"/>
          <w:color w:val="000000" w:themeColor="text1"/>
          <w:sz w:val="22"/>
          <w:szCs w:val="22"/>
          <w:lang w:eastAsia="en-US" w:bidi="ar-SA"/>
        </w:rPr>
        <w:t>.“</w:t>
      </w:r>
    </w:p>
    <w:p w14:paraId="6A93D7D7" w14:textId="1AD1D71F" w:rsidR="001421C1" w:rsidRPr="002B62A6" w:rsidRDefault="001421C1" w:rsidP="00E80353">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2B62A6">
        <w:rPr>
          <w:rFonts w:ascii="Segoe UI" w:eastAsiaTheme="minorHAnsi" w:hAnsi="Segoe UI" w:cs="Segoe UI"/>
          <w:b/>
          <w:color w:val="000000" w:themeColor="text1"/>
          <w:sz w:val="22"/>
          <w:szCs w:val="22"/>
          <w:lang w:eastAsia="en-US" w:bidi="ar-SA"/>
        </w:rPr>
        <w:t>Pod-článek 3.7.2 písm. b) se nahrazuje novým zněním:</w:t>
      </w:r>
      <w:r w:rsidRPr="002B62A6">
        <w:rPr>
          <w:rFonts w:ascii="Segoe UI" w:eastAsiaTheme="minorHAnsi" w:hAnsi="Segoe UI" w:cs="Segoe UI"/>
          <w:sz w:val="22"/>
          <w:szCs w:val="22"/>
          <w:lang w:eastAsia="en-US" w:bidi="ar-SA"/>
        </w:rPr>
        <w:t xml:space="preserve"> </w:t>
      </w:r>
    </w:p>
    <w:p w14:paraId="5F84355E" w14:textId="107A37FE" w:rsidR="00291ADC" w:rsidRPr="002B62A6" w:rsidRDefault="001421C1" w:rsidP="006B02F8">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„Objednatel musí nést náklady náhrady, ledaže jako důvod pro provedení náhrady uvedl nepřístojné chování nebo neschopnost uspokojivého výkonu.“</w:t>
      </w:r>
    </w:p>
    <w:p w14:paraId="265C6868" w14:textId="50336A5C" w:rsidR="001421C1" w:rsidRPr="002B62A6"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3.8 se nově doplňuje s názvem Realizační tým.</w:t>
      </w:r>
    </w:p>
    <w:p w14:paraId="18888BA2" w14:textId="77777777" w:rsidR="001421C1" w:rsidRPr="002B62A6"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3.8.1 se nově doplňuje ve znění:</w:t>
      </w:r>
    </w:p>
    <w:p w14:paraId="4961743B" w14:textId="463A5BC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000000" w:themeColor="text1"/>
          <w:sz w:val="22"/>
          <w:szCs w:val="22"/>
          <w:lang w:eastAsia="en-US" w:bidi="ar-SA"/>
        </w:rPr>
        <w:t>„Konzultant je povinen zajistit, aby se osoby, kterými prokazoval splnění kvalifikace v</w:t>
      </w:r>
      <w:r w:rsidR="00291ADC"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 xml:space="preserve">Zadávacím řízení, podílely na plnění Smlouvy v rozsahu a v termínech daných touto Smlouvou. Pokud byla pro takové osoby v Zadávacím řízení stanovena odborná způsobilost, musí touto odbornou způsobilostí osoby disponovat po celou dobu plnění Smlouvy. </w:t>
      </w:r>
      <w:r w:rsidRPr="002B62A6">
        <w:rPr>
          <w:rFonts w:ascii="Segoe UI" w:hAnsi="Segoe UI" w:cs="Segoe UI"/>
          <w:sz w:val="22"/>
          <w:szCs w:val="22"/>
        </w:rPr>
        <w:t xml:space="preserve">Tím není dotčeno oprávnění Objednatele požadovat výměnu personálu dle Článku 3.7. </w:t>
      </w:r>
    </w:p>
    <w:p w14:paraId="3AB4E5FB" w14:textId="2A9D757D"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 xml:space="preserve">Konzultant je oprávněn v průběhu trvání Smlouvy vyměnit člena realizačního týmu, prostřednictvím kterého prokázal </w:t>
      </w:r>
      <w:r w:rsidR="002767A4" w:rsidRPr="002B62A6">
        <w:rPr>
          <w:rFonts w:ascii="Segoe UI" w:hAnsi="Segoe UI" w:cs="Segoe UI"/>
          <w:sz w:val="22"/>
          <w:szCs w:val="22"/>
        </w:rPr>
        <w:t>v Zadávacím řízení splnění podmínek kvalifikace</w:t>
      </w:r>
      <w:r w:rsidRPr="002B62A6">
        <w:rPr>
          <w:rFonts w:ascii="Segoe UI" w:hAnsi="Segoe UI" w:cs="Segoe UI"/>
          <w:sz w:val="22"/>
          <w:szCs w:val="22"/>
        </w:rPr>
        <w:t xml:space="preserve"> nebo prostřednictvím jehož zkušeností byla nabídka Konzultanta hodnocena, pouze ze závažných důvodů a jen s předchozím písemným souhlasem Objednatele. Nový člen </w:t>
      </w:r>
      <w:r w:rsidR="002767A4" w:rsidRPr="002B62A6">
        <w:rPr>
          <w:rFonts w:ascii="Segoe UI" w:hAnsi="Segoe UI" w:cs="Segoe UI"/>
          <w:sz w:val="22"/>
          <w:szCs w:val="22"/>
        </w:rPr>
        <w:t>Personálu Konzultanta</w:t>
      </w:r>
      <w:r w:rsidRPr="002B62A6">
        <w:rPr>
          <w:rFonts w:ascii="Segoe UI" w:hAnsi="Segoe UI" w:cs="Segoe UI"/>
          <w:sz w:val="22"/>
          <w:szCs w:val="22"/>
        </w:rPr>
        <w:t xml:space="preserve"> musí disponovat minimálně stejnou kvalifikací jako původní člen, resp. minimálně takovou kvalifikací, jaká byla v </w:t>
      </w:r>
      <w:r w:rsidR="002767A4" w:rsidRPr="002B62A6">
        <w:rPr>
          <w:rFonts w:ascii="Segoe UI" w:hAnsi="Segoe UI" w:cs="Segoe UI"/>
          <w:sz w:val="22"/>
          <w:szCs w:val="22"/>
        </w:rPr>
        <w:t>Z</w:t>
      </w:r>
      <w:r w:rsidRPr="002B62A6">
        <w:rPr>
          <w:rFonts w:ascii="Segoe UI" w:hAnsi="Segoe UI" w:cs="Segoe UI"/>
          <w:sz w:val="22"/>
          <w:szCs w:val="22"/>
        </w:rPr>
        <w:t xml:space="preserve">adávací dokumentaci požadována pro daného člena realizačního týmu a zkušenostmi, jaké byly doloženy pro účely hodnocení nabídky. Objednatel vydá písemný souhlas se změnou do 14 dnů od doručení žádosti a potřebných dokladů, disponuje-li nový člen realizačního týmu potřebnou kvalifikací. V případě žádosti o změnu </w:t>
      </w:r>
      <w:r w:rsidRPr="002B62A6">
        <w:rPr>
          <w:rFonts w:ascii="Segoe UI" w:eastAsiaTheme="minorHAnsi" w:hAnsi="Segoe UI" w:cs="Segoe UI"/>
          <w:sz w:val="22"/>
          <w:szCs w:val="22"/>
          <w:lang w:eastAsia="en-US" w:bidi="ar-SA"/>
        </w:rPr>
        <w:t>Trvale delegovaného Personálu Konzultanta je Konzultant povinen</w:t>
      </w:r>
      <w:r w:rsidRPr="002B62A6">
        <w:rPr>
          <w:rFonts w:ascii="Segoe UI" w:hAnsi="Segoe UI" w:cs="Segoe UI"/>
          <w:sz w:val="22"/>
          <w:szCs w:val="22"/>
        </w:rPr>
        <w:t xml:space="preserve"> žádost a potřebné doklady doručit Objednateli ne méně než 60 dní před plánovaným dnem změny. Objednatel nesmí souhlas se změnou člena realizačního týmu bez objektivních důvodů odmítnout, pokud mu budou Konzultantem příslušné doklady předloženy.</w:t>
      </w:r>
    </w:p>
    <w:p w14:paraId="48E7B34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Porušení povinnosti Konzultanta plnit Smlouvu prostřednictvím osob, kterými prokazoval splnění kvalifikace v Zadávacím řízení a/nebo možnosti změny člena realizačního týmu bez předchozího písemného souhlasu Objednatele a/nebo nedoložení náhradní osoby splňující shora uvedené podmínky, představuje podstatné porušení Smlouvy ze strany Konzultanta.“</w:t>
      </w:r>
    </w:p>
    <w:p w14:paraId="26935F3D" w14:textId="68B3B34D" w:rsidR="007A7C3C" w:rsidRPr="002B62A6" w:rsidRDefault="007A7C3C" w:rsidP="007A7C3C">
      <w:pPr>
        <w:spacing w:before="240" w:line="276" w:lineRule="auto"/>
        <w:jc w:val="both"/>
        <w:rPr>
          <w:rFonts w:ascii="Segoe UI" w:hAnsi="Segoe UI" w:cs="Segoe UI"/>
          <w:b/>
          <w:sz w:val="22"/>
          <w:szCs w:val="22"/>
        </w:rPr>
      </w:pPr>
      <w:r w:rsidRPr="002B62A6">
        <w:rPr>
          <w:rFonts w:ascii="Segoe UI" w:hAnsi="Segoe UI" w:cs="Segoe UI"/>
          <w:b/>
          <w:sz w:val="22"/>
          <w:szCs w:val="22"/>
        </w:rPr>
        <w:lastRenderedPageBreak/>
        <w:t>Pod-článek 3.8.2 se nově doplňuje ve znění:</w:t>
      </w:r>
    </w:p>
    <w:p w14:paraId="5AD68FB2" w14:textId="3AD78EC0" w:rsidR="007A7C3C" w:rsidRPr="002B62A6" w:rsidRDefault="004B068F"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007A7C3C" w:rsidRPr="002B62A6">
        <w:rPr>
          <w:rFonts w:ascii="Segoe UI" w:eastAsiaTheme="minorHAnsi" w:hAnsi="Segoe UI" w:cs="Segoe UI"/>
          <w:color w:val="000000" w:themeColor="text1"/>
          <w:sz w:val="22"/>
          <w:szCs w:val="22"/>
          <w:lang w:eastAsia="en-US" w:bidi="ar-SA"/>
        </w:rPr>
        <w:t xml:space="preserve">Je-li podle rozumného uvážení Konzultanta ohroženo zdraví nebo bezpečnost Personálu Konzultanta nacházejícího se v Zemi v důsledku </w:t>
      </w:r>
      <w:r w:rsidR="007626B0" w:rsidRPr="002B62A6">
        <w:rPr>
          <w:rFonts w:ascii="Segoe UI" w:eastAsiaTheme="minorHAnsi" w:hAnsi="Segoe UI" w:cs="Segoe UI"/>
          <w:color w:val="000000" w:themeColor="text1"/>
          <w:sz w:val="22"/>
          <w:szCs w:val="22"/>
          <w:lang w:eastAsia="en-US" w:bidi="ar-SA"/>
        </w:rPr>
        <w:t>Vyšší moci</w:t>
      </w:r>
      <w:r w:rsidR="007A7C3C" w:rsidRPr="002B62A6">
        <w:rPr>
          <w:rFonts w:ascii="Segoe UI" w:eastAsiaTheme="minorHAnsi" w:hAnsi="Segoe UI" w:cs="Segoe UI"/>
          <w:color w:val="000000" w:themeColor="text1"/>
          <w:sz w:val="22"/>
          <w:szCs w:val="22"/>
          <w:lang w:eastAsia="en-US" w:bidi="ar-SA"/>
        </w:rPr>
        <w:t xml:space="preserve">, je Konzultant oprávněn k odvolání celého nebo části Personálu Konzultanta </w:t>
      </w:r>
      <w:r w:rsidR="007626B0" w:rsidRPr="002B62A6">
        <w:rPr>
          <w:rFonts w:ascii="Segoe UI" w:eastAsiaTheme="minorHAnsi" w:hAnsi="Segoe UI" w:cs="Segoe UI"/>
          <w:color w:val="000000" w:themeColor="text1"/>
          <w:sz w:val="22"/>
          <w:szCs w:val="22"/>
          <w:lang w:eastAsia="en-US" w:bidi="ar-SA"/>
        </w:rPr>
        <w:t>a</w:t>
      </w:r>
      <w:r w:rsidR="007A7C3C" w:rsidRPr="002B62A6">
        <w:rPr>
          <w:rFonts w:ascii="Segoe UI" w:eastAsiaTheme="minorHAnsi" w:hAnsi="Segoe UI" w:cs="Segoe UI"/>
          <w:color w:val="000000" w:themeColor="text1"/>
          <w:sz w:val="22"/>
          <w:szCs w:val="22"/>
          <w:lang w:eastAsia="en-US" w:bidi="ar-SA"/>
        </w:rPr>
        <w:t xml:space="preserve"> k jeho přesunu ze Země do té doby, než </w:t>
      </w:r>
      <w:r w:rsidR="007626B0" w:rsidRPr="002B62A6">
        <w:rPr>
          <w:rFonts w:ascii="Segoe UI" w:eastAsiaTheme="minorHAnsi" w:hAnsi="Segoe UI" w:cs="Segoe UI"/>
          <w:color w:val="000000" w:themeColor="text1"/>
          <w:sz w:val="22"/>
          <w:szCs w:val="22"/>
          <w:lang w:eastAsia="en-US" w:bidi="ar-SA"/>
        </w:rPr>
        <w:t>Vyšší moc</w:t>
      </w:r>
      <w:r w:rsidR="007A7C3C" w:rsidRPr="002B62A6">
        <w:rPr>
          <w:rFonts w:ascii="Segoe UI" w:eastAsiaTheme="minorHAnsi" w:hAnsi="Segoe UI" w:cs="Segoe UI"/>
          <w:color w:val="000000" w:themeColor="text1"/>
          <w:sz w:val="22"/>
          <w:szCs w:val="22"/>
          <w:lang w:eastAsia="en-US" w:bidi="ar-SA"/>
        </w:rPr>
        <w:t xml:space="preserve"> přestane.</w:t>
      </w:r>
      <w:r w:rsidR="007626B0" w:rsidRPr="002B62A6">
        <w:rPr>
          <w:rFonts w:ascii="Segoe UI" w:eastAsiaTheme="minorHAnsi" w:hAnsi="Segoe UI" w:cs="Segoe UI"/>
          <w:color w:val="000000" w:themeColor="text1"/>
          <w:sz w:val="22"/>
          <w:szCs w:val="22"/>
          <w:lang w:eastAsia="en-US" w:bidi="ar-SA"/>
        </w:rPr>
        <w:t xml:space="preserve"> Tímto nejsou dotčena práva a povinnosti Konzultanta a Objednatele podle Pod-čl. 4.5.</w:t>
      </w:r>
      <w:r w:rsidRPr="002B62A6">
        <w:rPr>
          <w:rFonts w:ascii="Segoe UI" w:eastAsiaTheme="minorHAnsi" w:hAnsi="Segoe UI" w:cs="Segoe UI"/>
          <w:color w:val="000000" w:themeColor="text1"/>
          <w:sz w:val="22"/>
          <w:szCs w:val="22"/>
          <w:lang w:eastAsia="en-US" w:bidi="ar-SA"/>
        </w:rPr>
        <w:t>“</w:t>
      </w:r>
    </w:p>
    <w:p w14:paraId="0023AD27" w14:textId="4AD2EC6A" w:rsidR="007444B3" w:rsidRPr="002B62A6" w:rsidRDefault="007444B3" w:rsidP="007A7C3C">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w:t>
      </w:r>
      <w:r w:rsidR="00653063" w:rsidRPr="002B62A6">
        <w:rPr>
          <w:rFonts w:ascii="Segoe UI" w:hAnsi="Segoe UI" w:cs="Segoe UI"/>
          <w:b/>
          <w:sz w:val="22"/>
          <w:szCs w:val="22"/>
        </w:rPr>
        <w:t>3.9</w:t>
      </w:r>
      <w:r w:rsidRPr="002B62A6">
        <w:rPr>
          <w:rFonts w:ascii="Segoe UI" w:hAnsi="Segoe UI" w:cs="Segoe UI"/>
          <w:b/>
          <w:sz w:val="22"/>
          <w:szCs w:val="22"/>
        </w:rPr>
        <w:t xml:space="preserve"> </w:t>
      </w:r>
      <w:r w:rsidR="00164460" w:rsidRPr="002B62A6">
        <w:rPr>
          <w:rFonts w:ascii="Segoe UI" w:hAnsi="Segoe UI" w:cs="Segoe UI"/>
          <w:b/>
          <w:sz w:val="22"/>
          <w:szCs w:val="22"/>
        </w:rPr>
        <w:t>Správa stavební zakázky</w:t>
      </w:r>
      <w:r w:rsidRPr="002B62A6">
        <w:rPr>
          <w:rFonts w:ascii="Segoe UI" w:hAnsi="Segoe UI" w:cs="Segoe UI"/>
          <w:b/>
          <w:sz w:val="22"/>
          <w:szCs w:val="22"/>
        </w:rPr>
        <w:t xml:space="preserve"> se nově doplňuje ve znění:</w:t>
      </w:r>
    </w:p>
    <w:p w14:paraId="7BD4EC73" w14:textId="6C890023" w:rsidR="001421C1" w:rsidRPr="002B62A6" w:rsidRDefault="004B068F"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00653063" w:rsidRPr="002B62A6">
        <w:rPr>
          <w:rFonts w:ascii="Segoe UI" w:eastAsiaTheme="minorHAnsi" w:hAnsi="Segoe UI" w:cs="Segoe UI"/>
          <w:color w:val="000000" w:themeColor="text1"/>
          <w:sz w:val="22"/>
          <w:szCs w:val="22"/>
          <w:lang w:eastAsia="en-US" w:bidi="ar-SA"/>
        </w:rPr>
        <w:t>3.9.1</w:t>
      </w:r>
      <w:r w:rsidR="00164460" w:rsidRPr="002B62A6">
        <w:rPr>
          <w:rFonts w:ascii="Segoe UI" w:eastAsiaTheme="minorHAnsi" w:hAnsi="Segoe UI" w:cs="Segoe UI"/>
          <w:color w:val="000000" w:themeColor="text1"/>
          <w:sz w:val="22"/>
          <w:szCs w:val="22"/>
          <w:lang w:eastAsia="en-US" w:bidi="ar-SA"/>
        </w:rPr>
        <w:t xml:space="preserve"> </w:t>
      </w:r>
      <w:r w:rsidR="00CE1CAC" w:rsidRPr="002B62A6">
        <w:rPr>
          <w:rFonts w:ascii="Segoe UI" w:eastAsiaTheme="minorHAnsi" w:hAnsi="Segoe UI" w:cs="Segoe UI"/>
          <w:color w:val="000000" w:themeColor="text1"/>
          <w:sz w:val="22"/>
          <w:szCs w:val="22"/>
          <w:lang w:eastAsia="en-US" w:bidi="ar-SA"/>
        </w:rPr>
        <w:t>Tento Pod-článek se použije pouze tehdy, je-li to uvedeno ve Zvláštních podmínkách a</w:t>
      </w:r>
      <w:r w:rsidR="007A7C3C" w:rsidRPr="002B62A6">
        <w:rPr>
          <w:rFonts w:ascii="Segoe UI" w:eastAsiaTheme="minorHAnsi" w:hAnsi="Segoe UI" w:cs="Segoe UI"/>
          <w:color w:val="000000" w:themeColor="text1"/>
          <w:sz w:val="22"/>
          <w:szCs w:val="22"/>
          <w:lang w:eastAsia="en-US" w:bidi="ar-SA"/>
        </w:rPr>
        <w:t> </w:t>
      </w:r>
      <w:r w:rsidR="00CE1CAC" w:rsidRPr="002B62A6">
        <w:rPr>
          <w:rFonts w:ascii="Segoe UI" w:eastAsiaTheme="minorHAnsi" w:hAnsi="Segoe UI" w:cs="Segoe UI"/>
          <w:color w:val="000000" w:themeColor="text1"/>
          <w:sz w:val="22"/>
          <w:szCs w:val="22"/>
          <w:lang w:eastAsia="en-US" w:bidi="ar-SA"/>
        </w:rPr>
        <w:t>v Příloze 1 [Rozsah služeb], a kde je po Konzultantovi vyžadován výkon funkce správce stavby, zástupce</w:t>
      </w:r>
      <w:r w:rsidR="0058407D" w:rsidRPr="002B62A6">
        <w:rPr>
          <w:rFonts w:ascii="Segoe UI" w:eastAsiaTheme="minorHAnsi" w:hAnsi="Segoe UI" w:cs="Segoe UI"/>
          <w:color w:val="000000" w:themeColor="text1"/>
          <w:sz w:val="22"/>
          <w:szCs w:val="22"/>
          <w:lang w:eastAsia="en-US" w:bidi="ar-SA"/>
        </w:rPr>
        <w:t xml:space="preserve"> objednatele, </w:t>
      </w:r>
      <w:r w:rsidRPr="002B62A6">
        <w:rPr>
          <w:rFonts w:ascii="Segoe UI" w:eastAsiaTheme="minorHAnsi" w:hAnsi="Segoe UI" w:cs="Segoe UI"/>
          <w:color w:val="000000" w:themeColor="text1"/>
          <w:sz w:val="22"/>
          <w:szCs w:val="22"/>
          <w:lang w:eastAsia="en-US" w:bidi="ar-SA"/>
        </w:rPr>
        <w:t xml:space="preserve">výkon autorského </w:t>
      </w:r>
      <w:r w:rsidR="00C52E9C" w:rsidRPr="002B62A6">
        <w:rPr>
          <w:rFonts w:ascii="Segoe UI" w:eastAsiaTheme="minorHAnsi" w:hAnsi="Segoe UI" w:cs="Segoe UI"/>
          <w:color w:val="000000" w:themeColor="text1"/>
          <w:sz w:val="22"/>
          <w:szCs w:val="22"/>
          <w:lang w:eastAsia="en-US" w:bidi="ar-SA"/>
        </w:rPr>
        <w:t>dohledu</w:t>
      </w:r>
      <w:r w:rsidRPr="002B62A6">
        <w:rPr>
          <w:rFonts w:ascii="Segoe UI" w:eastAsiaTheme="minorHAnsi" w:hAnsi="Segoe UI" w:cs="Segoe UI"/>
          <w:color w:val="000000" w:themeColor="text1"/>
          <w:sz w:val="22"/>
          <w:szCs w:val="22"/>
          <w:lang w:eastAsia="en-US" w:bidi="ar-SA"/>
        </w:rPr>
        <w:t xml:space="preserve"> </w:t>
      </w:r>
      <w:r w:rsidR="009B0743" w:rsidRPr="002B62A6">
        <w:rPr>
          <w:rFonts w:ascii="Segoe UI" w:eastAsiaTheme="minorHAnsi" w:hAnsi="Segoe UI" w:cs="Segoe UI"/>
          <w:color w:val="000000" w:themeColor="text1"/>
          <w:sz w:val="22"/>
          <w:szCs w:val="22"/>
          <w:lang w:eastAsia="en-US" w:bidi="ar-SA"/>
        </w:rPr>
        <w:t>nebo p</w:t>
      </w:r>
      <w:r w:rsidR="008373B3" w:rsidRPr="002B62A6">
        <w:rPr>
          <w:rFonts w:ascii="Segoe UI" w:eastAsiaTheme="minorHAnsi" w:hAnsi="Segoe UI" w:cs="Segoe UI"/>
          <w:color w:val="000000" w:themeColor="text1"/>
          <w:sz w:val="22"/>
          <w:szCs w:val="22"/>
          <w:lang w:eastAsia="en-US" w:bidi="ar-SA"/>
        </w:rPr>
        <w:t>odobné funkce podle Smlouvy o dílo. Jsou</w:t>
      </w:r>
      <w:r w:rsidR="00C54FAB" w:rsidRPr="002B62A6">
        <w:rPr>
          <w:rFonts w:ascii="Segoe UI" w:eastAsiaTheme="minorHAnsi" w:hAnsi="Segoe UI" w:cs="Segoe UI"/>
          <w:color w:val="000000" w:themeColor="text1"/>
          <w:sz w:val="22"/>
          <w:szCs w:val="22"/>
          <w:lang w:eastAsia="en-US" w:bidi="ar-SA"/>
        </w:rPr>
        <w:t>-li takové služby zahrnuty v rozsahu Služeb v Příloze 1, jsou považovány za součást Služeb.</w:t>
      </w:r>
    </w:p>
    <w:p w14:paraId="2D7B9D42" w14:textId="77FBB6F1" w:rsidR="00D460C4" w:rsidRPr="002B62A6" w:rsidRDefault="00D460C4"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3.9.2</w:t>
      </w:r>
      <w:r w:rsidR="00E832F3" w:rsidRPr="002B62A6">
        <w:rPr>
          <w:rFonts w:ascii="Segoe UI" w:eastAsiaTheme="minorHAnsi" w:hAnsi="Segoe UI" w:cs="Segoe UI"/>
          <w:color w:val="000000" w:themeColor="text1"/>
          <w:sz w:val="22"/>
          <w:szCs w:val="22"/>
          <w:lang w:eastAsia="en-US" w:bidi="ar-SA"/>
        </w:rPr>
        <w:tab/>
      </w:r>
      <w:r w:rsidR="002704FE" w:rsidRPr="002B62A6">
        <w:rPr>
          <w:rFonts w:ascii="Segoe UI" w:eastAsiaTheme="minorHAnsi" w:hAnsi="Segoe UI" w:cs="Segoe UI"/>
          <w:color w:val="000000" w:themeColor="text1"/>
          <w:sz w:val="22"/>
          <w:szCs w:val="22"/>
          <w:lang w:eastAsia="en-US" w:bidi="ar-SA"/>
        </w:rPr>
        <w:t xml:space="preserve">Je-li to výslovně uvedeno v Příloze 1 [Rozsah služeb], musí Konzultant </w:t>
      </w:r>
      <w:r w:rsidR="009521CE" w:rsidRPr="002B62A6">
        <w:rPr>
          <w:rFonts w:ascii="Segoe UI" w:eastAsiaTheme="minorHAnsi" w:hAnsi="Segoe UI" w:cs="Segoe UI"/>
          <w:color w:val="000000" w:themeColor="text1"/>
          <w:sz w:val="22"/>
          <w:szCs w:val="22"/>
          <w:lang w:eastAsia="en-US" w:bidi="ar-SA"/>
        </w:rPr>
        <w:t xml:space="preserve">vykonávat funkce správce stavby, zástupce objednatele, </w:t>
      </w:r>
      <w:r w:rsidR="004B068F" w:rsidRPr="002B62A6">
        <w:rPr>
          <w:rFonts w:ascii="Segoe UI" w:eastAsiaTheme="minorHAnsi" w:hAnsi="Segoe UI" w:cs="Segoe UI"/>
          <w:color w:val="000000" w:themeColor="text1"/>
          <w:sz w:val="22"/>
          <w:szCs w:val="22"/>
          <w:lang w:eastAsia="en-US" w:bidi="ar-SA"/>
        </w:rPr>
        <w:t xml:space="preserve">autorského </w:t>
      </w:r>
      <w:r w:rsidR="00C52E9C" w:rsidRPr="002B62A6">
        <w:rPr>
          <w:rFonts w:ascii="Segoe UI" w:eastAsiaTheme="minorHAnsi" w:hAnsi="Segoe UI" w:cs="Segoe UI"/>
          <w:color w:val="000000" w:themeColor="text1"/>
          <w:sz w:val="22"/>
          <w:szCs w:val="22"/>
          <w:lang w:eastAsia="en-US" w:bidi="ar-SA"/>
        </w:rPr>
        <w:t>dohledu</w:t>
      </w:r>
      <w:r w:rsidR="009521CE" w:rsidRPr="002B62A6">
        <w:rPr>
          <w:rFonts w:ascii="Segoe UI" w:eastAsiaTheme="minorHAnsi" w:hAnsi="Segoe UI" w:cs="Segoe UI"/>
          <w:color w:val="000000" w:themeColor="text1"/>
          <w:sz w:val="22"/>
          <w:szCs w:val="22"/>
          <w:lang w:eastAsia="en-US" w:bidi="ar-SA"/>
        </w:rPr>
        <w:t xml:space="preserve"> </w:t>
      </w:r>
      <w:r w:rsidR="00325818" w:rsidRPr="002B62A6">
        <w:rPr>
          <w:rFonts w:ascii="Segoe UI" w:eastAsiaTheme="minorHAnsi" w:hAnsi="Segoe UI" w:cs="Segoe UI"/>
          <w:color w:val="000000" w:themeColor="text1"/>
          <w:sz w:val="22"/>
          <w:szCs w:val="22"/>
          <w:lang w:eastAsia="en-US" w:bidi="ar-SA"/>
        </w:rPr>
        <w:t>nebo podobné funkce tak, jak je stanoveno Smlouvou o dílo. Konzultant musí vykonávat takovou správu stavební zakázky v souladu s rozsahem Služeb.</w:t>
      </w:r>
    </w:p>
    <w:p w14:paraId="6B721917" w14:textId="17F0BCEE" w:rsidR="00325818" w:rsidRPr="002B62A6" w:rsidRDefault="00325818"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3.9.3 </w:t>
      </w:r>
      <w:r w:rsidR="007E537A"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Při výkonu funkce správce stavby, zástupce objednatele</w:t>
      </w:r>
      <w:r w:rsidR="00E55BF5" w:rsidRPr="002B62A6">
        <w:rPr>
          <w:rFonts w:ascii="Segoe UI" w:eastAsiaTheme="minorHAnsi" w:hAnsi="Segoe UI" w:cs="Segoe UI"/>
          <w:color w:val="000000" w:themeColor="text1"/>
          <w:sz w:val="22"/>
          <w:szCs w:val="22"/>
          <w:lang w:eastAsia="en-US" w:bidi="ar-SA"/>
        </w:rPr>
        <w:t xml:space="preserve">, </w:t>
      </w:r>
      <w:r w:rsidR="004B068F" w:rsidRPr="002B62A6">
        <w:rPr>
          <w:rFonts w:ascii="Segoe UI" w:eastAsiaTheme="minorHAnsi" w:hAnsi="Segoe UI" w:cs="Segoe UI"/>
          <w:color w:val="000000" w:themeColor="text1"/>
          <w:sz w:val="22"/>
          <w:szCs w:val="22"/>
          <w:lang w:eastAsia="en-US" w:bidi="ar-SA"/>
        </w:rPr>
        <w:t xml:space="preserve">autorského </w:t>
      </w:r>
      <w:r w:rsidR="00C52E9C" w:rsidRPr="002B62A6">
        <w:rPr>
          <w:rFonts w:ascii="Segoe UI" w:eastAsiaTheme="minorHAnsi" w:hAnsi="Segoe UI" w:cs="Segoe UI"/>
          <w:color w:val="000000" w:themeColor="text1"/>
          <w:sz w:val="22"/>
          <w:szCs w:val="22"/>
          <w:lang w:eastAsia="en-US" w:bidi="ar-SA"/>
        </w:rPr>
        <w:t>dohledu</w:t>
      </w:r>
      <w:r w:rsidR="00E55BF5" w:rsidRPr="002B62A6">
        <w:rPr>
          <w:rFonts w:ascii="Segoe UI" w:eastAsiaTheme="minorHAnsi" w:hAnsi="Segoe UI" w:cs="Segoe UI"/>
          <w:color w:val="000000" w:themeColor="text1"/>
          <w:sz w:val="22"/>
          <w:szCs w:val="22"/>
          <w:lang w:eastAsia="en-US" w:bidi="ar-SA"/>
        </w:rPr>
        <w:t xml:space="preserve"> nebo podobné funkce má Konzultant pravomoc jednat jménem Objednatele v rozsahu stanoveném ve Smlouv</w:t>
      </w:r>
      <w:r w:rsidR="00CE0FA5" w:rsidRPr="002B62A6">
        <w:rPr>
          <w:rFonts w:ascii="Segoe UI" w:eastAsiaTheme="minorHAnsi" w:hAnsi="Segoe UI" w:cs="Segoe UI"/>
          <w:color w:val="000000" w:themeColor="text1"/>
          <w:sz w:val="22"/>
          <w:szCs w:val="22"/>
          <w:lang w:eastAsia="en-US" w:bidi="ar-SA"/>
        </w:rPr>
        <w:t>ě o dílo. Jestliže některá pravomoc Konzultanta podléhá předchozímu schválen</w:t>
      </w:r>
      <w:r w:rsidR="00FA6D37" w:rsidRPr="002B62A6">
        <w:rPr>
          <w:rFonts w:ascii="Segoe UI" w:eastAsiaTheme="minorHAnsi" w:hAnsi="Segoe UI" w:cs="Segoe UI"/>
          <w:color w:val="000000" w:themeColor="text1"/>
          <w:sz w:val="22"/>
          <w:szCs w:val="22"/>
          <w:lang w:eastAsia="en-US" w:bidi="ar-SA"/>
        </w:rPr>
        <w:t>í Objednatele, odpovídá Objednatel za to, že takov</w:t>
      </w:r>
      <w:r w:rsidR="001A7D99" w:rsidRPr="002B62A6">
        <w:rPr>
          <w:rFonts w:ascii="Segoe UI" w:eastAsiaTheme="minorHAnsi" w:hAnsi="Segoe UI" w:cs="Segoe UI"/>
          <w:color w:val="000000" w:themeColor="text1"/>
          <w:sz w:val="22"/>
          <w:szCs w:val="22"/>
          <w:lang w:eastAsia="en-US" w:bidi="ar-SA"/>
        </w:rPr>
        <w:t xml:space="preserve">é omezení pravomoci Konzultanta bude uvedeno ve Smlouvě </w:t>
      </w:r>
      <w:r w:rsidR="006C5780" w:rsidRPr="002B62A6">
        <w:rPr>
          <w:rFonts w:ascii="Segoe UI" w:eastAsiaTheme="minorHAnsi" w:hAnsi="Segoe UI" w:cs="Segoe UI"/>
          <w:color w:val="000000" w:themeColor="text1"/>
          <w:sz w:val="22"/>
          <w:szCs w:val="22"/>
          <w:lang w:eastAsia="en-US" w:bidi="ar-SA"/>
        </w:rPr>
        <w:t xml:space="preserve">o dílo nebo písemně oznámeno zhotoviteli ze Smlouvy o dílo. Jestliže má Konzultant ze Smlouvy o dílo pravomoc vydat při výkonu svých </w:t>
      </w:r>
      <w:r w:rsidR="00356BAA" w:rsidRPr="002B62A6">
        <w:rPr>
          <w:rFonts w:ascii="Segoe UI" w:eastAsiaTheme="minorHAnsi" w:hAnsi="Segoe UI" w:cs="Segoe UI"/>
          <w:color w:val="000000" w:themeColor="text1"/>
          <w:sz w:val="22"/>
          <w:szCs w:val="22"/>
          <w:lang w:eastAsia="en-US" w:bidi="ar-SA"/>
        </w:rPr>
        <w:t>odpovědností</w:t>
      </w:r>
      <w:r w:rsidR="0097364D" w:rsidRPr="002B62A6">
        <w:rPr>
          <w:rFonts w:ascii="Segoe UI" w:eastAsiaTheme="minorHAnsi" w:hAnsi="Segoe UI" w:cs="Segoe UI"/>
          <w:color w:val="000000" w:themeColor="text1"/>
          <w:sz w:val="22"/>
          <w:szCs w:val="22"/>
          <w:lang w:eastAsia="en-US" w:bidi="ar-SA"/>
        </w:rPr>
        <w:t xml:space="preserve"> potvrzení, určení nebo projevit uvážení, musí Konzultant jednat, co se týče Objednatele i </w:t>
      </w:r>
      <w:r w:rsidR="007A7C3C" w:rsidRPr="002B62A6">
        <w:rPr>
          <w:rFonts w:ascii="Segoe UI" w:eastAsiaTheme="minorHAnsi" w:hAnsi="Segoe UI" w:cs="Segoe UI"/>
          <w:color w:val="000000" w:themeColor="text1"/>
          <w:sz w:val="22"/>
          <w:szCs w:val="22"/>
          <w:lang w:eastAsia="en-US" w:bidi="ar-SA"/>
        </w:rPr>
        <w:t>Zhotovitele Díla</w:t>
      </w:r>
      <w:r w:rsidR="0097364D" w:rsidRPr="002B62A6">
        <w:rPr>
          <w:rFonts w:ascii="Segoe UI" w:eastAsiaTheme="minorHAnsi" w:hAnsi="Segoe UI" w:cs="Segoe UI"/>
          <w:color w:val="000000" w:themeColor="text1"/>
          <w:sz w:val="22"/>
          <w:szCs w:val="22"/>
          <w:lang w:eastAsia="en-US" w:bidi="ar-SA"/>
        </w:rPr>
        <w:t>, spravedlivě a jednat na základě svého nezávislého odborného úsudku</w:t>
      </w:r>
      <w:r w:rsidR="002D47E6" w:rsidRPr="002B62A6">
        <w:rPr>
          <w:rFonts w:ascii="Segoe UI" w:eastAsiaTheme="minorHAnsi" w:hAnsi="Segoe UI" w:cs="Segoe UI"/>
          <w:color w:val="000000" w:themeColor="text1"/>
          <w:sz w:val="22"/>
          <w:szCs w:val="22"/>
          <w:lang w:eastAsia="en-US" w:bidi="ar-SA"/>
        </w:rPr>
        <w:t>, s řádnou odbornou péčí, znalostí, schopností a pečlivostí.</w:t>
      </w:r>
    </w:p>
    <w:p w14:paraId="389B6922" w14:textId="207503E0" w:rsidR="00580445" w:rsidRPr="002B62A6" w:rsidRDefault="002D47E6"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3.9.4</w:t>
      </w:r>
      <w:r w:rsidR="007E537A" w:rsidRPr="002B62A6">
        <w:rPr>
          <w:rFonts w:ascii="Segoe UI" w:eastAsiaTheme="minorHAnsi" w:hAnsi="Segoe UI" w:cs="Segoe UI"/>
          <w:color w:val="000000" w:themeColor="text1"/>
          <w:sz w:val="22"/>
          <w:szCs w:val="22"/>
          <w:lang w:eastAsia="en-US" w:bidi="ar-SA"/>
        </w:rPr>
        <w:tab/>
        <w:t xml:space="preserve">Konzultant není Objednateli odpovědný za plnění </w:t>
      </w:r>
      <w:r w:rsidR="001947ED" w:rsidRPr="002B62A6">
        <w:rPr>
          <w:rFonts w:ascii="Segoe UI" w:eastAsiaTheme="minorHAnsi" w:hAnsi="Segoe UI" w:cs="Segoe UI"/>
          <w:color w:val="000000" w:themeColor="text1"/>
          <w:sz w:val="22"/>
          <w:szCs w:val="22"/>
          <w:lang w:eastAsia="en-US" w:bidi="ar-SA"/>
        </w:rPr>
        <w:t xml:space="preserve">Smlouvy o dílo </w:t>
      </w:r>
      <w:r w:rsidR="007A7C3C" w:rsidRPr="002B62A6">
        <w:rPr>
          <w:rFonts w:ascii="Segoe UI" w:eastAsiaTheme="minorHAnsi" w:hAnsi="Segoe UI" w:cs="Segoe UI"/>
          <w:color w:val="000000" w:themeColor="text1"/>
          <w:sz w:val="22"/>
          <w:szCs w:val="22"/>
          <w:lang w:eastAsia="en-US" w:bidi="ar-SA"/>
        </w:rPr>
        <w:t>Z</w:t>
      </w:r>
      <w:r w:rsidR="001947ED" w:rsidRPr="002B62A6">
        <w:rPr>
          <w:rFonts w:ascii="Segoe UI" w:eastAsiaTheme="minorHAnsi" w:hAnsi="Segoe UI" w:cs="Segoe UI"/>
          <w:color w:val="000000" w:themeColor="text1"/>
          <w:sz w:val="22"/>
          <w:szCs w:val="22"/>
          <w:lang w:eastAsia="en-US" w:bidi="ar-SA"/>
        </w:rPr>
        <w:t>hotovitelem</w:t>
      </w:r>
      <w:r w:rsidR="007A7C3C" w:rsidRPr="002B62A6">
        <w:rPr>
          <w:rFonts w:ascii="Segoe UI" w:eastAsiaTheme="minorHAnsi" w:hAnsi="Segoe UI" w:cs="Segoe UI"/>
          <w:color w:val="000000" w:themeColor="text1"/>
          <w:sz w:val="22"/>
          <w:szCs w:val="22"/>
          <w:lang w:eastAsia="en-US" w:bidi="ar-SA"/>
        </w:rPr>
        <w:t xml:space="preserve"> Díla</w:t>
      </w:r>
      <w:r w:rsidR="001947ED" w:rsidRPr="002B62A6">
        <w:rPr>
          <w:rFonts w:ascii="Segoe UI" w:eastAsiaTheme="minorHAnsi" w:hAnsi="Segoe UI" w:cs="Segoe UI"/>
          <w:color w:val="000000" w:themeColor="text1"/>
          <w:sz w:val="22"/>
          <w:szCs w:val="22"/>
          <w:lang w:eastAsia="en-US" w:bidi="ar-SA"/>
        </w:rPr>
        <w:t xml:space="preserve">. Konzultant je Objednateli odpovědný z výkonu svých funkcí ze Smlouvy o dílo pouze tehdy, jestliže poruší Smlouvu. </w:t>
      </w:r>
    </w:p>
    <w:p w14:paraId="7B01698F" w14:textId="4FCBE785" w:rsidR="00040936" w:rsidRPr="002B62A6" w:rsidRDefault="00040936"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w:t>
      </w:r>
      <w:r w:rsidR="00355776" w:rsidRPr="002B62A6">
        <w:rPr>
          <w:rFonts w:ascii="Segoe UI" w:eastAsiaTheme="minorHAnsi" w:hAnsi="Segoe UI" w:cs="Segoe UI"/>
          <w:color w:val="000000" w:themeColor="text1"/>
          <w:sz w:val="22"/>
          <w:szCs w:val="22"/>
          <w:lang w:eastAsia="en-US" w:bidi="ar-SA"/>
        </w:rPr>
        <w:t>5</w:t>
      </w:r>
      <w:r w:rsidRPr="002B62A6">
        <w:rPr>
          <w:rFonts w:ascii="Segoe UI" w:eastAsiaTheme="minorHAnsi" w:hAnsi="Segoe UI" w:cs="Segoe UI"/>
          <w:color w:val="000000" w:themeColor="text1"/>
          <w:sz w:val="22"/>
          <w:szCs w:val="22"/>
          <w:lang w:eastAsia="en-US" w:bidi="ar-SA"/>
        </w:rPr>
        <w:tab/>
      </w:r>
      <w:r w:rsidR="005B5C4C" w:rsidRPr="002B62A6">
        <w:rPr>
          <w:rFonts w:ascii="Segoe UI" w:eastAsiaTheme="minorHAnsi" w:hAnsi="Segoe UI" w:cs="Segoe UI"/>
          <w:color w:val="000000" w:themeColor="text1"/>
          <w:sz w:val="22"/>
          <w:szCs w:val="22"/>
          <w:lang w:eastAsia="en-US" w:bidi="ar-SA"/>
        </w:rPr>
        <w:t xml:space="preserve">Jestliže se v povinnostech Konzultanta ze Smlouvy a </w:t>
      </w:r>
      <w:r w:rsidR="001675F6" w:rsidRPr="002B62A6">
        <w:rPr>
          <w:rFonts w:ascii="Segoe UI" w:eastAsiaTheme="minorHAnsi" w:hAnsi="Segoe UI" w:cs="Segoe UI"/>
          <w:color w:val="000000" w:themeColor="text1"/>
          <w:sz w:val="22"/>
          <w:szCs w:val="22"/>
          <w:lang w:eastAsia="en-US" w:bidi="ar-SA"/>
        </w:rPr>
        <w:t>odpovědnostech Konzultanta vyplývajících ze Smlouvy o dílo vyskytnou rozpory nebo nejasnosti, musí Konzultant dát</w:t>
      </w:r>
      <w:r w:rsidR="00792231" w:rsidRPr="002B62A6">
        <w:rPr>
          <w:rFonts w:ascii="Segoe UI" w:eastAsiaTheme="minorHAnsi" w:hAnsi="Segoe UI" w:cs="Segoe UI"/>
          <w:color w:val="000000" w:themeColor="text1"/>
          <w:sz w:val="22"/>
          <w:szCs w:val="22"/>
          <w:lang w:eastAsia="en-US" w:bidi="ar-SA"/>
        </w:rPr>
        <w:t xml:space="preserve"> Objednateli Oznámení</w:t>
      </w:r>
      <w:r w:rsidR="00F321F6" w:rsidRPr="002B62A6">
        <w:rPr>
          <w:rFonts w:ascii="Segoe UI" w:eastAsiaTheme="minorHAnsi" w:hAnsi="Segoe UI" w:cs="Segoe UI"/>
          <w:color w:val="000000" w:themeColor="text1"/>
          <w:sz w:val="22"/>
          <w:szCs w:val="22"/>
          <w:lang w:eastAsia="en-US" w:bidi="ar-SA"/>
        </w:rPr>
        <w:t xml:space="preserve"> s popisem možného dopadu takového rozporu nebo nejasnosti</w:t>
      </w:r>
      <w:r w:rsidR="00782FAD" w:rsidRPr="002B62A6">
        <w:rPr>
          <w:rFonts w:ascii="Segoe UI" w:eastAsiaTheme="minorHAnsi" w:hAnsi="Segoe UI" w:cs="Segoe UI"/>
          <w:color w:val="000000" w:themeColor="text1"/>
          <w:sz w:val="22"/>
          <w:szCs w:val="22"/>
          <w:lang w:eastAsia="en-US" w:bidi="ar-SA"/>
        </w:rPr>
        <w:t>. Objednatel mus</w:t>
      </w:r>
      <w:r w:rsidR="00293AC7" w:rsidRPr="002B62A6">
        <w:rPr>
          <w:rFonts w:ascii="Segoe UI" w:eastAsiaTheme="minorHAnsi" w:hAnsi="Segoe UI" w:cs="Segoe UI"/>
          <w:color w:val="000000" w:themeColor="text1"/>
          <w:sz w:val="22"/>
          <w:szCs w:val="22"/>
          <w:lang w:eastAsia="en-US" w:bidi="ar-SA"/>
        </w:rPr>
        <w:t>í takový rozpor nebo nejasnost co nejdříve, jak je to rozumn</w:t>
      </w:r>
      <w:r w:rsidR="00D0053B" w:rsidRPr="002B62A6">
        <w:rPr>
          <w:rFonts w:ascii="Segoe UI" w:eastAsiaTheme="minorHAnsi" w:hAnsi="Segoe UI" w:cs="Segoe UI"/>
          <w:color w:val="000000" w:themeColor="text1"/>
          <w:sz w:val="22"/>
          <w:szCs w:val="22"/>
          <w:lang w:eastAsia="en-US" w:bidi="ar-SA"/>
        </w:rPr>
        <w:t xml:space="preserve">ě možné, napravit a tam, kde </w:t>
      </w:r>
      <w:r w:rsidR="000C25E1" w:rsidRPr="002B62A6">
        <w:rPr>
          <w:rFonts w:ascii="Segoe UI" w:eastAsiaTheme="minorHAnsi" w:hAnsi="Segoe UI" w:cs="Segoe UI"/>
          <w:color w:val="000000" w:themeColor="text1"/>
          <w:sz w:val="22"/>
          <w:szCs w:val="22"/>
          <w:lang w:eastAsia="en-US" w:bidi="ar-SA"/>
        </w:rPr>
        <w:t xml:space="preserve">je to nezbytné, </w:t>
      </w:r>
      <w:r w:rsidR="00F8352B" w:rsidRPr="002B62A6">
        <w:rPr>
          <w:rFonts w:ascii="Segoe UI" w:eastAsiaTheme="minorHAnsi" w:hAnsi="Segoe UI" w:cs="Segoe UI"/>
          <w:color w:val="000000" w:themeColor="text1"/>
          <w:sz w:val="22"/>
          <w:szCs w:val="22"/>
          <w:lang w:eastAsia="en-US" w:bidi="ar-SA"/>
        </w:rPr>
        <w:t>umožnit změnu závazku ze Smlouvy v mezích § 222 ZZVZ.</w:t>
      </w:r>
      <w:r w:rsidR="004B068F" w:rsidRPr="002B62A6">
        <w:rPr>
          <w:rFonts w:ascii="Segoe UI" w:eastAsiaTheme="minorHAnsi" w:hAnsi="Segoe UI" w:cs="Segoe UI"/>
          <w:color w:val="000000" w:themeColor="text1"/>
          <w:sz w:val="22"/>
          <w:szCs w:val="22"/>
          <w:lang w:eastAsia="en-US" w:bidi="ar-SA"/>
        </w:rPr>
        <w:t>“</w:t>
      </w:r>
    </w:p>
    <w:p w14:paraId="327FF32F" w14:textId="10E80B89" w:rsidR="001421C1" w:rsidRPr="002B62A6" w:rsidRDefault="001421C1" w:rsidP="007A7C3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článek 3.</w:t>
      </w:r>
      <w:r w:rsidR="007A7C3C" w:rsidRPr="002B62A6">
        <w:rPr>
          <w:rFonts w:ascii="Segoe UI" w:eastAsiaTheme="minorHAnsi" w:hAnsi="Segoe UI" w:cs="Segoe UI"/>
          <w:b/>
          <w:sz w:val="22"/>
          <w:szCs w:val="22"/>
          <w:lang w:eastAsia="en-US" w:bidi="ar-SA"/>
        </w:rPr>
        <w:t>10</w:t>
      </w:r>
      <w:r w:rsidRPr="002B62A6">
        <w:rPr>
          <w:rFonts w:ascii="Segoe UI" w:eastAsiaTheme="minorHAnsi" w:hAnsi="Segoe UI" w:cs="Segoe UI"/>
          <w:b/>
          <w:sz w:val="22"/>
          <w:szCs w:val="22"/>
          <w:lang w:eastAsia="en-US" w:bidi="ar-SA"/>
        </w:rPr>
        <w:t xml:space="preserve"> s názvem Zákaz výkonu nelegální práce.</w:t>
      </w:r>
    </w:p>
    <w:p w14:paraId="500FF6D1" w14:textId="54CFB541" w:rsidR="001421C1" w:rsidRPr="002B62A6" w:rsidRDefault="001421C1" w:rsidP="001421C1">
      <w:pPr>
        <w:widowControl/>
        <w:autoSpaceDE w:val="0"/>
        <w:autoSpaceDN w:val="0"/>
        <w:adjustRightInd w:val="0"/>
        <w:spacing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3.</w:t>
      </w:r>
      <w:r w:rsidR="007A7C3C" w:rsidRPr="002B62A6">
        <w:rPr>
          <w:rFonts w:ascii="Segoe UI" w:eastAsiaTheme="minorHAnsi" w:hAnsi="Segoe UI" w:cs="Segoe UI"/>
          <w:b/>
          <w:sz w:val="22"/>
          <w:szCs w:val="22"/>
          <w:lang w:eastAsia="en-US" w:bidi="ar-SA"/>
        </w:rPr>
        <w:t>10</w:t>
      </w:r>
      <w:r w:rsidRPr="002B62A6">
        <w:rPr>
          <w:rFonts w:ascii="Segoe UI" w:eastAsiaTheme="minorHAnsi" w:hAnsi="Segoe UI" w:cs="Segoe UI"/>
          <w:b/>
          <w:sz w:val="22"/>
          <w:szCs w:val="22"/>
          <w:lang w:eastAsia="en-US" w:bidi="ar-SA"/>
        </w:rPr>
        <w:t>.1 se doplňuje následovně:</w:t>
      </w:r>
    </w:p>
    <w:p w14:paraId="0F7C8892" w14:textId="3F6970BB"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„Konzultant je při plnění Smlouvy povinen respektovat veškeré aktuální právní předpisy upravující zákaz výkonu nelegální práce. V době zahájení Zadávacího řízení to jsou zejména příslušná ustanovení zákona č. 435/2004 Sb., o zaměstnanosti, ve znění pozdějších předpisů (dále jen „zákon o zaměstnanosti“) a zákona č. 262/2006 Sb., zákoníku práce, ve znění </w:t>
      </w:r>
      <w:r w:rsidRPr="002B62A6">
        <w:rPr>
          <w:rFonts w:ascii="Segoe UI" w:eastAsiaTheme="minorHAnsi" w:hAnsi="Segoe UI" w:cs="Segoe UI"/>
          <w:color w:val="000000" w:themeColor="text1"/>
          <w:sz w:val="22"/>
          <w:szCs w:val="22"/>
          <w:lang w:eastAsia="en-US" w:bidi="ar-SA"/>
        </w:rPr>
        <w:t>pozdějších předpisů</w:t>
      </w:r>
      <w:r w:rsidRPr="002B62A6">
        <w:rPr>
          <w:rFonts w:ascii="Segoe UI" w:eastAsiaTheme="minorHAnsi" w:hAnsi="Segoe UI" w:cs="Segoe UI"/>
          <w:sz w:val="22"/>
          <w:szCs w:val="22"/>
          <w:lang w:eastAsia="en-US" w:bidi="ar-SA"/>
        </w:rPr>
        <w:t xml:space="preserve"> (dále jen „zákoník práce“), určující jako nelegální práci:</w:t>
      </w:r>
    </w:p>
    <w:p w14:paraId="2927CD84"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výkon závislé práce fyzickou osobou mimo pracovněprávní vztah, nebo </w:t>
      </w:r>
    </w:p>
    <w:p w14:paraId="70E12DCF"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lastRenderedPageBreak/>
        <w:t xml:space="preserve">pokud fyzická osoba-cizinec vykonává práci v rozporu s vydaným povolením k zaměstnání nebo bez tohoto povolení, je-li podle zákona o zaměstnanosti vyžadováno, nebo v rozporu se zaměstnaneckou kartou vydanou podle zákona o pobytu cizinců na území České republiky nebo v rozporu s modrou kartou; to neplatí v případě převedení na jinou práci podle § 41 odst. 1 písm. c) zákoníku práce, </w:t>
      </w:r>
    </w:p>
    <w:p w14:paraId="707699DC"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pokud fyzická osoba-cizinec vykonává práci pro právnickou nebo fyzickou osobu bez platného povolení k pobytu na území České republiky, je-li podle zvláštního právního předpisu vyžadováno.</w:t>
      </w:r>
    </w:p>
    <w:p w14:paraId="4C83262B"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prohlašuje, že si je uvedené povinnosti vědom, a zavazuje se tuto povinnost dodržovat po celou dobu plnění této Smlouvy.</w:t>
      </w:r>
    </w:p>
    <w:p w14:paraId="0E3B3630" w14:textId="77777777"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je povinen ke každé fyzické osobě-cizinci, podílející se na plnění Smlouvy:</w:t>
      </w:r>
    </w:p>
    <w:p w14:paraId="15A259E5" w14:textId="77777777" w:rsidR="001421C1" w:rsidRPr="002B62A6"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nejpozději do 5 (slovy: pěti) pracovních dnů od podpisu Smlouvy, a </w:t>
      </w:r>
    </w:p>
    <w:p w14:paraId="105F5D31" w14:textId="77777777" w:rsidR="001421C1" w:rsidRPr="002B62A6"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nejpozději do 5 (slovy: pěti) pracovních dnů od začlenění fyzické osoby-cizince do realizačního týmu, v případě změny v osobách realizačního týmu v době po podpisu Smlouvy, předložit Objednateli příslušná platná oprávnění či jiné dokumenty, prokazující že tato fyzická osoba-cizinec v rámci plnění Smlouvy nevykonává nelegální práci.</w:t>
      </w:r>
    </w:p>
    <w:p w14:paraId="1267A400" w14:textId="77777777"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Bez ohledu na ustanovení předchozího odstavce je Konzultant povinen nejpozději do 5 (slovy: pěti) pracovních dnů od písemné výzvy Objednatele předložit Objednateli k jakékoli fyzické osobě podílející se na plnění Smlouvy dokumenty prokazující, že se nejedná o výkon nelegální práce, včetně závislé práce fyzickou osobou mimo pracovněprávní vztah.</w:t>
      </w:r>
    </w:p>
    <w:p w14:paraId="337BD4EB" w14:textId="1741D69A" w:rsidR="001421C1" w:rsidRPr="002B62A6" w:rsidRDefault="001421C1" w:rsidP="006B02F8">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Porušení povinnosti Konzultanta dodržet v rámci plnění Smlouvy zákaz výkonu nelegální práce a/nebo předložit Objednateli ve stanovené lhůtě dokumenty prokazující, že je v rámci plnění Smlouvy dodržován zákaz výkonu nelegální práce, je podstatným porušením Smlouvy ze strany Konzultanta.“</w:t>
      </w:r>
    </w:p>
    <w:p w14:paraId="30A40135" w14:textId="491BAED1" w:rsidR="001421C1" w:rsidRPr="002B62A6" w:rsidRDefault="001421C1" w:rsidP="00E67A32">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7A7C3C"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 xml:space="preserve"> se nově doplňuje s názvem Zprávy o postupu poskytování Služeb.</w:t>
      </w:r>
    </w:p>
    <w:p w14:paraId="082BA178" w14:textId="3D9DCC14"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.1 se nově doplňuje ve znění:</w:t>
      </w:r>
    </w:p>
    <w:p w14:paraId="0CDE2F85" w14:textId="4B1A764B"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se zavazuje předkládat Objednateli </w:t>
      </w:r>
      <w:r w:rsidR="00772616" w:rsidRPr="002B62A6">
        <w:rPr>
          <w:rFonts w:ascii="Segoe UI" w:eastAsiaTheme="minorHAnsi" w:hAnsi="Segoe UI" w:cs="Segoe UI"/>
          <w:color w:val="000000" w:themeColor="text1"/>
          <w:sz w:val="22"/>
          <w:szCs w:val="22"/>
          <w:lang w:eastAsia="en-US" w:bidi="ar-SA"/>
        </w:rPr>
        <w:t>od zahájení</w:t>
      </w:r>
      <w:r w:rsidR="00355776" w:rsidRPr="002B62A6">
        <w:rPr>
          <w:rFonts w:ascii="Segoe UI" w:eastAsiaTheme="minorHAnsi" w:hAnsi="Segoe UI" w:cs="Segoe UI"/>
          <w:color w:val="000000" w:themeColor="text1"/>
          <w:sz w:val="22"/>
          <w:szCs w:val="22"/>
          <w:lang w:eastAsia="en-US" w:bidi="ar-SA"/>
        </w:rPr>
        <w:t xml:space="preserve"> poskytování Služeb dle</w:t>
      </w:r>
      <w:r w:rsidR="00772616" w:rsidRPr="002B62A6">
        <w:rPr>
          <w:rFonts w:ascii="Segoe UI" w:eastAsiaTheme="minorHAnsi" w:hAnsi="Segoe UI" w:cs="Segoe UI"/>
          <w:color w:val="000000" w:themeColor="text1"/>
          <w:sz w:val="22"/>
          <w:szCs w:val="22"/>
          <w:lang w:eastAsia="en-US" w:bidi="ar-SA"/>
        </w:rPr>
        <w:t xml:space="preserve"> </w:t>
      </w:r>
      <w:r w:rsidR="00355776" w:rsidRPr="002B62A6">
        <w:rPr>
          <w:rFonts w:ascii="Segoe UI" w:eastAsiaTheme="minorHAnsi" w:hAnsi="Segoe UI" w:cs="Segoe UI"/>
          <w:color w:val="000000" w:themeColor="text1"/>
          <w:sz w:val="22"/>
          <w:szCs w:val="22"/>
          <w:lang w:eastAsia="en-US" w:bidi="ar-SA"/>
        </w:rPr>
        <w:t>E</w:t>
      </w:r>
      <w:r w:rsidR="00772616" w:rsidRPr="002B62A6">
        <w:rPr>
          <w:rFonts w:ascii="Segoe UI" w:eastAsiaTheme="minorHAnsi" w:hAnsi="Segoe UI" w:cs="Segoe UI"/>
          <w:color w:val="000000" w:themeColor="text1"/>
          <w:sz w:val="22"/>
          <w:szCs w:val="22"/>
          <w:lang w:eastAsia="en-US" w:bidi="ar-SA"/>
        </w:rPr>
        <w:t xml:space="preserve">tapy revize projektové dokumentace </w:t>
      </w:r>
      <w:r w:rsidRPr="002B62A6">
        <w:rPr>
          <w:rFonts w:ascii="Segoe UI" w:eastAsiaTheme="minorHAnsi" w:hAnsi="Segoe UI" w:cs="Segoe UI"/>
          <w:color w:val="000000" w:themeColor="text1"/>
          <w:sz w:val="22"/>
          <w:szCs w:val="22"/>
          <w:lang w:eastAsia="en-US" w:bidi="ar-SA"/>
        </w:rPr>
        <w:t xml:space="preserve">Měsíční zprávy, které podávají Objednateli informace o veškerých Službách poskytnutých v průběhu jednoho kalendářního měsíce. </w:t>
      </w:r>
      <w:r w:rsidR="007E04E4" w:rsidRPr="002B62A6">
        <w:rPr>
          <w:rFonts w:ascii="Segoe UI" w:eastAsiaTheme="minorHAnsi" w:hAnsi="Segoe UI" w:cs="Segoe UI"/>
          <w:color w:val="000000" w:themeColor="text1"/>
          <w:sz w:val="22"/>
          <w:szCs w:val="22"/>
          <w:lang w:eastAsia="en-US" w:bidi="ar-SA"/>
        </w:rPr>
        <w:t xml:space="preserve">Nebude-li dohodnuto či určeno Objednatelem jinak, </w:t>
      </w:r>
      <w:r w:rsidRPr="002B62A6">
        <w:rPr>
          <w:rFonts w:ascii="Segoe UI" w:eastAsiaTheme="minorHAnsi" w:hAnsi="Segoe UI" w:cs="Segoe UI"/>
          <w:color w:val="000000" w:themeColor="text1"/>
          <w:sz w:val="22"/>
          <w:szCs w:val="22"/>
          <w:lang w:eastAsia="en-US" w:bidi="ar-SA"/>
        </w:rPr>
        <w:t xml:space="preserve">Měsíční zprávy musí obsahovat </w:t>
      </w:r>
      <w:r w:rsidR="007A7C3C" w:rsidRPr="002B62A6">
        <w:rPr>
          <w:rFonts w:ascii="Segoe UI" w:eastAsiaTheme="minorHAnsi" w:hAnsi="Segoe UI" w:cs="Segoe UI"/>
          <w:color w:val="000000" w:themeColor="text1"/>
          <w:sz w:val="22"/>
          <w:szCs w:val="22"/>
          <w:lang w:eastAsia="en-US" w:bidi="ar-SA"/>
        </w:rPr>
        <w:t xml:space="preserve">(je-li to pro danou Etapu Služeb relevantní) </w:t>
      </w:r>
      <w:r w:rsidRPr="002B62A6">
        <w:rPr>
          <w:rFonts w:ascii="Segoe UI" w:eastAsiaTheme="minorHAnsi" w:hAnsi="Segoe UI" w:cs="Segoe UI"/>
          <w:color w:val="000000" w:themeColor="text1"/>
          <w:sz w:val="22"/>
          <w:szCs w:val="22"/>
          <w:lang w:eastAsia="en-US" w:bidi="ar-SA"/>
        </w:rPr>
        <w:t>zejména:</w:t>
      </w:r>
    </w:p>
    <w:p w14:paraId="42D1BA43"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detailní popis postupu poskytování Služeb s diagramem v návaznosti na harmonogram a ve vazbě na postup prací Zhotovitele Díla;</w:t>
      </w:r>
    </w:p>
    <w:p w14:paraId="02E377FB"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srovnání skutečného a plánovaného postupu poskytování Služeb ve vazbě na postup prací Zhotovitele Díla s uvedením podrobností o jakékoli události nebo okolnosti, která může ohrozit Dobu dokončení Díla v souladu se Smlouvou a s uvedením opatření, která jsou (nebo budou) přijata k překonání zpoždění;</w:t>
      </w:r>
    </w:p>
    <w:p w14:paraId="170E2201" w14:textId="6402F920" w:rsidR="003207FE" w:rsidRPr="002B62A6" w:rsidRDefault="003207FE"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 xml:space="preserve">informaci, zda se vykonané Služby dle Etapy výkonu činnosti správce stavby vztahují </w:t>
      </w:r>
      <w:r w:rsidRPr="002B62A6">
        <w:rPr>
          <w:rFonts w:ascii="Segoe UI" w:hAnsi="Segoe UI" w:cs="Segoe UI"/>
          <w:sz w:val="22"/>
          <w:szCs w:val="22"/>
        </w:rPr>
        <w:t>k části Díla, které bude uznatelným nákladem ve vztahu k poskytovateli dotace, anebo k části Díla, které nebude uznatelným nákladem ve vztahu k poskytovateli dotace;</w:t>
      </w:r>
      <w:r w:rsidRPr="002B62A6">
        <w:rPr>
          <w:rFonts w:ascii="Segoe UI" w:eastAsiaTheme="minorHAnsi" w:hAnsi="Segoe UI" w:cs="Segoe UI"/>
          <w:color w:val="000000" w:themeColor="text1"/>
          <w:sz w:val="22"/>
          <w:szCs w:val="22"/>
          <w:lang w:eastAsia="en-US" w:bidi="ar-SA"/>
        </w:rPr>
        <w:t xml:space="preserve"> </w:t>
      </w:r>
    </w:p>
    <w:p w14:paraId="6B7E9147"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stav financování Projektu, průběh čerpání finančních prostředků a přehled vyúčtování;</w:t>
      </w:r>
    </w:p>
    <w:p w14:paraId="71983A5E"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statistiky bezpečnosti práce, včetně podrobností o jakýchkoli nebezpečných nehodách a činnostech vztahujících se k životnímu prostředí a veřejnosti;</w:t>
      </w:r>
    </w:p>
    <w:p w14:paraId="7804165D"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kopie dokumentů o zajištění kvality, výsledcích zkoušek a měření a certifikátů materiálů;</w:t>
      </w:r>
    </w:p>
    <w:p w14:paraId="4FDAF57B" w14:textId="483FB27C" w:rsidR="001421C1" w:rsidRPr="002B62A6" w:rsidRDefault="001421C1" w:rsidP="000E27FA">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fotografie a časosběrné záběry (sekvenční fotodokumentace, video nebo časosběrné kamery) znázorňující postup prací Zhotovitele Díla</w:t>
      </w:r>
      <w:r w:rsidR="000E27FA" w:rsidRPr="002B62A6">
        <w:rPr>
          <w:rFonts w:ascii="Segoe UI" w:eastAsiaTheme="minorHAnsi" w:hAnsi="Segoe UI" w:cs="Segoe UI"/>
          <w:color w:val="000000" w:themeColor="text1"/>
          <w:sz w:val="22"/>
          <w:szCs w:val="22"/>
          <w:lang w:eastAsia="en-US" w:bidi="ar-SA"/>
        </w:rPr>
        <w:t>.</w:t>
      </w:r>
    </w:p>
    <w:p w14:paraId="3EB46E75" w14:textId="3499FC11"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Měsíční zpráva musí obsahovat jako samostatnou přílohu detailní přehled (výkaz) Služeb poskytnutých Konzultantem ve sledovaném měsíčním období</w:t>
      </w:r>
      <w:r w:rsidR="000E27FA" w:rsidRPr="002B62A6">
        <w:rPr>
          <w:rFonts w:ascii="Segoe UI" w:eastAsiaTheme="minorHAnsi" w:hAnsi="Segoe UI" w:cs="Segoe UI"/>
          <w:color w:val="000000" w:themeColor="text1"/>
          <w:sz w:val="22"/>
          <w:szCs w:val="22"/>
          <w:lang w:eastAsia="en-US" w:bidi="ar-SA"/>
        </w:rPr>
        <w:t xml:space="preserve">, včetně uvedené skutečné časové náročnosti (v člověkohodinách) u Služeb dle Etapy </w:t>
      </w:r>
      <w:r w:rsidR="006B02F8" w:rsidRPr="002B62A6">
        <w:rPr>
          <w:rFonts w:ascii="Segoe UI" w:eastAsiaTheme="minorHAnsi" w:hAnsi="Segoe UI" w:cs="Segoe UI"/>
          <w:color w:val="000000" w:themeColor="text1"/>
          <w:sz w:val="22"/>
          <w:szCs w:val="22"/>
          <w:lang w:eastAsia="en-US" w:bidi="ar-SA"/>
        </w:rPr>
        <w:t>výkonu poradenských a kontrolních služeb v době trvání záruční doby Díla</w:t>
      </w:r>
      <w:r w:rsidRPr="002B62A6">
        <w:rPr>
          <w:rFonts w:ascii="Segoe UI" w:eastAsiaTheme="minorHAnsi" w:hAnsi="Segoe UI" w:cs="Segoe UI"/>
          <w:color w:val="000000" w:themeColor="text1"/>
          <w:sz w:val="22"/>
          <w:szCs w:val="22"/>
          <w:lang w:eastAsia="en-US" w:bidi="ar-SA"/>
        </w:rPr>
        <w:t>.</w:t>
      </w:r>
    </w:p>
    <w:p w14:paraId="1EBE1F86" w14:textId="3F013743" w:rsidR="00355776"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připravit a předložit Objednateli Měsíční zprávu vždy do </w:t>
      </w:r>
      <w:bookmarkStart w:id="15" w:name="_Hlk139820274"/>
      <w:r w:rsidRPr="002B62A6">
        <w:rPr>
          <w:rFonts w:ascii="Segoe UI" w:eastAsiaTheme="minorHAnsi" w:hAnsi="Segoe UI" w:cs="Segoe UI"/>
          <w:color w:val="000000" w:themeColor="text1"/>
          <w:sz w:val="22"/>
          <w:szCs w:val="22"/>
          <w:lang w:eastAsia="en-US" w:bidi="ar-SA"/>
        </w:rPr>
        <w:t>10 (slovy: deseti) dnů po skončení příslušného kalendářního měsíce</w:t>
      </w:r>
      <w:bookmarkEnd w:id="15"/>
      <w:r w:rsidRPr="002B62A6">
        <w:rPr>
          <w:rFonts w:ascii="Segoe UI" w:eastAsiaTheme="minorHAnsi" w:hAnsi="Segoe UI" w:cs="Segoe UI"/>
          <w:color w:val="000000" w:themeColor="text1"/>
          <w:sz w:val="22"/>
          <w:szCs w:val="22"/>
          <w:lang w:eastAsia="en-US" w:bidi="ar-SA"/>
        </w:rPr>
        <w:t>, k němuž se Měsíční zpráva vztahuje; první Měsíční zpráva bude pokrývat období do konce prvního kalendářního měsíce po Datu zahájení Služeb.</w:t>
      </w:r>
      <w:r w:rsidR="00F46FDC" w:rsidRPr="002B62A6">
        <w:rPr>
          <w:rFonts w:ascii="Segoe UI" w:eastAsiaTheme="minorHAnsi" w:hAnsi="Segoe UI" w:cs="Segoe UI"/>
          <w:color w:val="000000" w:themeColor="text1"/>
          <w:sz w:val="22"/>
          <w:szCs w:val="22"/>
          <w:lang w:eastAsia="en-US" w:bidi="ar-SA"/>
        </w:rPr>
        <w:t>“</w:t>
      </w:r>
    </w:p>
    <w:p w14:paraId="76842860" w14:textId="4E4B7868" w:rsidR="001421C1" w:rsidRPr="002B62A6" w:rsidRDefault="001421C1" w:rsidP="007A7C3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.2 se nově doplňuje ve znění:</w:t>
      </w:r>
    </w:p>
    <w:p w14:paraId="470DF27F" w14:textId="38236881"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se zavazuje předkládat Objednateli Roční zprávy, které musí obsahovat záznamy o</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poskytování Služeb v předcházejících 12 (slovy: dvanácti) měsících, které jsou zpravidla požadovány i pro monitorovací hlášení o realizaci projektu vůči EU. Součástí Roční zprávy musí být monitorovací tabulky, jejichž struktura a obsah budou v předstihu dohodnuty s</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Objednatelem. Zpráva musí dále obsahovat digitální zpracování informací o postupu poskytování Služeb, finančním průběhu stavebních prací, provedených kontrolách a jejich výsledcích, plánu dalšího postupu poskytování Služeb a stavebních prací, včetně barevné fotodokumentace a audiovizuální prezentace. Konzultant je povinen připravit a předložit Objednateli Roční zprávu vždy do 14 (slovy: čtrnácti) dnů po skončení příslušného kalendářního roku, k němuž se Roční zpráva vztahuje.“</w:t>
      </w:r>
    </w:p>
    <w:p w14:paraId="76FD0882" w14:textId="77777777" w:rsidR="002B62A6" w:rsidRPr="002B62A6" w:rsidRDefault="002B62A6"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p>
    <w:p w14:paraId="537C967E" w14:textId="582DFAD8"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.3 se nově doplňuje ve znění:</w:t>
      </w:r>
    </w:p>
    <w:p w14:paraId="6DA64AFE" w14:textId="7CB46A2E"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se zavazuje předložit Objednateli Závěrečnou zprávu, která musí obsahovat informace a hodnocení realizace celého Projektu. Závěrečnou zprávu Konzultant projednává s Objednatelem; struktura a obsah musí odpovídat aktuální metodice OPD</w:t>
      </w:r>
      <w:r w:rsidR="00E55FB1" w:rsidRPr="002B62A6">
        <w:rPr>
          <w:rFonts w:ascii="Segoe UI" w:eastAsiaTheme="minorHAnsi" w:hAnsi="Segoe UI" w:cs="Segoe UI"/>
          <w:color w:val="000000" w:themeColor="text1"/>
          <w:sz w:val="22"/>
          <w:szCs w:val="22"/>
          <w:lang w:eastAsia="en-US" w:bidi="ar-SA"/>
        </w:rPr>
        <w:t xml:space="preserve"> 3</w:t>
      </w:r>
      <w:r w:rsidRPr="002B62A6">
        <w:rPr>
          <w:rFonts w:ascii="Segoe UI" w:eastAsiaTheme="minorHAnsi" w:hAnsi="Segoe UI" w:cs="Segoe UI"/>
          <w:color w:val="000000" w:themeColor="text1"/>
          <w:sz w:val="22"/>
          <w:szCs w:val="22"/>
          <w:lang w:eastAsia="en-US" w:bidi="ar-SA"/>
        </w:rPr>
        <w:t>, případně dokumentům dalších spolufinancujících subjektů k závěrečnému vyhodnocení akce.</w:t>
      </w:r>
    </w:p>
    <w:p w14:paraId="1F97EFB5" w14:textId="23D27E01"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V Závěrečné zprávě musí být stručně, avšak vyčerpávajícím způsobem, prezentován souhrn Projektu a jakékoliv zkušenosti, které by měl Objednatel využít při realizaci obdobných projektů v budoucím období, společně s kritickou studií případných větších problémů týkajících se např. plynulosti realizace Projektu a dodržování harmonogramů, financování Projektu a průběhu čerpání finančních prostředků apod.,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Díla, včetně posouzení závěrů kolaudačních řízení a</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případných dalších požadavků poskytovatelů dotace k závěrečnému vyhodnocení akce a</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přiznání dotace. Konzultant je povinen předat Objednateli Závěrečnou zprávu do 90 (slovy: devadesáti) dnů od data podpisu Objednatele na protokolu o předání a převzetí Díla. Úprava této lhůty je možná pouze po předchozím schválení Objednatelem.“</w:t>
      </w:r>
    </w:p>
    <w:p w14:paraId="2D047274"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4.1.1 se nahrazuje novým zněním:</w:t>
      </w:r>
    </w:p>
    <w:p w14:paraId="1EA78444"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„Smlouva je účinná ode dne jejího uveřejnění v Registru smluv. Objednatel je povinen uveřejnit Smlouvu v Registru smluv do 10 (slovy: deseti) pracovních dnů ode dne jejího podpisu oběma Stranami.“</w:t>
      </w:r>
    </w:p>
    <w:p w14:paraId="127F0B27"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4.2.2 se nově doplňuje ve znění:</w:t>
      </w:r>
    </w:p>
    <w:p w14:paraId="2EDB9642" w14:textId="48AFD778"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zahájit poskytování Služeb bezodkladně, nejpozději však do 5 (slovy: pěti) kalendářních dnů od </w:t>
      </w:r>
      <w:r w:rsidR="000E27FA" w:rsidRPr="002B62A6">
        <w:rPr>
          <w:rFonts w:ascii="Segoe UI" w:eastAsiaTheme="minorHAnsi" w:hAnsi="Segoe UI" w:cs="Segoe UI"/>
          <w:color w:val="000000" w:themeColor="text1"/>
          <w:sz w:val="22"/>
          <w:szCs w:val="22"/>
          <w:lang w:eastAsia="en-US" w:bidi="ar-SA"/>
        </w:rPr>
        <w:t>písemného pokynu Objednatele k zahájení poskytování Služeb</w:t>
      </w:r>
      <w:r w:rsidR="002A2CA6" w:rsidRPr="002B62A6">
        <w:rPr>
          <w:rFonts w:ascii="Segoe UI" w:eastAsiaTheme="minorHAnsi" w:hAnsi="Segoe UI" w:cs="Segoe UI"/>
          <w:color w:val="000000" w:themeColor="text1"/>
          <w:sz w:val="22"/>
          <w:szCs w:val="22"/>
          <w:lang w:eastAsia="en-US" w:bidi="ar-SA"/>
        </w:rPr>
        <w:t xml:space="preserve"> (Datum zahájení)</w:t>
      </w:r>
      <w:r w:rsidR="000E27FA"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w:t>
      </w:r>
    </w:p>
    <w:p w14:paraId="244D567B"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4.2.3 se nově doplňuje ve znění:</w:t>
      </w:r>
    </w:p>
    <w:p w14:paraId="45FB6840"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„Dobou pro dokončení se rozumí doba pro dokončení Díla stanovená v harmonogramu, který je uveden v Příloze 4 </w:t>
      </w:r>
      <w:r w:rsidRPr="002B62A6">
        <w:rPr>
          <w:rFonts w:ascii="Segoe UI" w:hAnsi="Segoe UI" w:cs="Segoe UI"/>
          <w:sz w:val="22"/>
          <w:szCs w:val="22"/>
        </w:rPr>
        <w:t>[Harmonogram služeb]</w:t>
      </w:r>
      <w:r w:rsidRPr="002B62A6">
        <w:rPr>
          <w:rFonts w:ascii="Segoe UI" w:eastAsiaTheme="minorHAnsi" w:hAnsi="Segoe UI" w:cs="Segoe UI"/>
          <w:color w:val="000000" w:themeColor="text1"/>
          <w:sz w:val="22"/>
          <w:szCs w:val="22"/>
          <w:lang w:eastAsia="en-US" w:bidi="ar-SA"/>
        </w:rPr>
        <w:t xml:space="preserve">, se všemi případnými prodlouženími v souladu s touto Smlouvou.“ </w:t>
      </w:r>
    </w:p>
    <w:p w14:paraId="6F7CFE41" w14:textId="77777777" w:rsidR="001421C1" w:rsidRPr="002B62A6" w:rsidRDefault="001421C1" w:rsidP="00411DE0">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4.2.4 se nově doplňuje ve znění:</w:t>
      </w:r>
    </w:p>
    <w:p w14:paraId="2932FA4D"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 5 (slovy: pěti) kalendářních dnů po uplynutí Doby pro dokončení Díla</w:t>
      </w:r>
      <w:r w:rsidRPr="002B62A6" w:rsidDel="007A7034">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 xml:space="preserve">a zároveň před vystavením poslední faktury za Služby poskytované Konzultantem, podle toho, co nastane později, je Konzultant povinen protokolárně předat Objednateli následující dokumenty: </w:t>
      </w:r>
    </w:p>
    <w:p w14:paraId="23B92B06"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přejímací protokoly, </w:t>
      </w:r>
    </w:p>
    <w:p w14:paraId="11B450DC" w14:textId="171BED54" w:rsidR="001421C1" w:rsidRPr="002B62A6" w:rsidRDefault="000E27FA"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záznamy z el</w:t>
      </w:r>
      <w:r w:rsidR="00B40B9B" w:rsidRPr="002B62A6">
        <w:rPr>
          <w:rFonts w:ascii="Segoe UI" w:eastAsiaTheme="minorHAnsi" w:hAnsi="Segoe UI" w:cs="Segoe UI"/>
          <w:color w:val="000000" w:themeColor="text1"/>
          <w:sz w:val="22"/>
          <w:szCs w:val="22"/>
          <w:lang w:eastAsia="en-US" w:bidi="ar-SA"/>
        </w:rPr>
        <w:t>ektronického</w:t>
      </w:r>
      <w:r w:rsidRPr="002B62A6">
        <w:rPr>
          <w:rFonts w:ascii="Segoe UI" w:eastAsiaTheme="minorHAnsi" w:hAnsi="Segoe UI" w:cs="Segoe UI"/>
          <w:color w:val="000000" w:themeColor="text1"/>
          <w:sz w:val="22"/>
          <w:szCs w:val="22"/>
          <w:lang w:eastAsia="en-US" w:bidi="ar-SA"/>
        </w:rPr>
        <w:t xml:space="preserve"> stavebního deníku vedeného při realizaci Díla</w:t>
      </w:r>
      <w:r w:rsidR="001421C1" w:rsidRPr="002B62A6">
        <w:rPr>
          <w:rFonts w:ascii="Segoe UI" w:eastAsiaTheme="minorHAnsi" w:hAnsi="Segoe UI" w:cs="Segoe UI"/>
          <w:color w:val="000000" w:themeColor="text1"/>
          <w:sz w:val="22"/>
          <w:szCs w:val="22"/>
          <w:lang w:eastAsia="en-US" w:bidi="ar-SA"/>
        </w:rPr>
        <w:t xml:space="preserve">, </w:t>
      </w:r>
    </w:p>
    <w:p w14:paraId="4D8ECCE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Konzultantem odsouhlasené dokumentace skutečného provedení (dokumentaci bude vyhotovovat Zhotovitel Díla nikoli Konzultant, který ji bude připomínkovat a odsouhlasovat), </w:t>
      </w:r>
    </w:p>
    <w:p w14:paraId="7A58AB76"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havarijní řády, </w:t>
      </w:r>
    </w:p>
    <w:p w14:paraId="36B6C860"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provozní řády, </w:t>
      </w:r>
    </w:p>
    <w:p w14:paraId="1D31E41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skutečné zaměření staveb, </w:t>
      </w:r>
    </w:p>
    <w:p w14:paraId="1E091330"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Závěrečnou zprávu, </w:t>
      </w:r>
    </w:p>
    <w:p w14:paraId="5D31EC6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vyhodnocení o činnosti koordinátora BOZP, </w:t>
      </w:r>
    </w:p>
    <w:p w14:paraId="5F48298D"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 xml:space="preserve">vyhodnocení Závěrečné zprávy, a </w:t>
      </w:r>
    </w:p>
    <w:p w14:paraId="6E6EEE25"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případně další dokumenty požadované Objednatelem, které vzniknou při poskytování Služeb a budou nezbytné pro řádné poskytování Služeb. </w:t>
      </w:r>
    </w:p>
    <w:p w14:paraId="5DF40D08" w14:textId="68B9BFE0" w:rsidR="001421C1" w:rsidRPr="002B62A6" w:rsidRDefault="001421C1" w:rsidP="002A2CA6">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odpovídá za úplnost a správnost předávaných dokumentů. Dokumenty budou Konzultantem předány s detailním soupisem předávaných dokumentů. Není-li v Příloze 1 [Rozsah Služeb včetně ceníku služeb]</w:t>
      </w:r>
      <w:r w:rsidR="00350BD6"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stanoveno jinak, musí být dokumenty předány vždy i v digitální formě, umožňující jejich další využití Objednatelem.“</w:t>
      </w:r>
    </w:p>
    <w:p w14:paraId="57C8BC2E" w14:textId="23FFC940" w:rsidR="005B4079" w:rsidRPr="002B62A6" w:rsidRDefault="005B4079" w:rsidP="00DD52AD">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w:t>
      </w:r>
      <w:r w:rsidR="002A2CA6" w:rsidRPr="002B62A6">
        <w:rPr>
          <w:rFonts w:ascii="Segoe UI" w:eastAsiaTheme="minorHAnsi" w:hAnsi="Segoe UI" w:cs="Segoe UI"/>
          <w:b/>
          <w:bCs/>
          <w:color w:val="000000" w:themeColor="text1"/>
          <w:sz w:val="22"/>
          <w:szCs w:val="22"/>
          <w:lang w:eastAsia="en-US" w:bidi="ar-SA"/>
        </w:rPr>
        <w:t>2</w:t>
      </w:r>
      <w:r w:rsidRPr="002B62A6">
        <w:rPr>
          <w:rFonts w:ascii="Segoe UI" w:eastAsiaTheme="minorHAnsi" w:hAnsi="Segoe UI" w:cs="Segoe UI"/>
          <w:b/>
          <w:bCs/>
          <w:color w:val="000000" w:themeColor="text1"/>
          <w:sz w:val="22"/>
          <w:szCs w:val="22"/>
          <w:lang w:eastAsia="en-US" w:bidi="ar-SA"/>
        </w:rPr>
        <w:t>.</w:t>
      </w:r>
      <w:r w:rsidR="002A2CA6" w:rsidRPr="002B62A6">
        <w:rPr>
          <w:rFonts w:ascii="Segoe UI" w:eastAsiaTheme="minorHAnsi" w:hAnsi="Segoe UI" w:cs="Segoe UI"/>
          <w:b/>
          <w:bCs/>
          <w:color w:val="000000" w:themeColor="text1"/>
          <w:sz w:val="22"/>
          <w:szCs w:val="22"/>
          <w:lang w:eastAsia="en-US" w:bidi="ar-SA"/>
        </w:rPr>
        <w:t xml:space="preserve">5 </w:t>
      </w:r>
      <w:r w:rsidRPr="002B62A6">
        <w:rPr>
          <w:rFonts w:ascii="Segoe UI" w:eastAsiaTheme="minorHAnsi" w:hAnsi="Segoe UI" w:cs="Segoe UI"/>
          <w:b/>
          <w:bCs/>
          <w:color w:val="000000" w:themeColor="text1"/>
          <w:sz w:val="22"/>
          <w:szCs w:val="22"/>
          <w:lang w:eastAsia="en-US" w:bidi="ar-SA"/>
        </w:rPr>
        <w:t xml:space="preserve">se </w:t>
      </w:r>
      <w:r w:rsidR="002A2CA6" w:rsidRPr="002B62A6">
        <w:rPr>
          <w:rFonts w:ascii="Segoe UI" w:eastAsiaTheme="minorHAnsi" w:hAnsi="Segoe UI" w:cs="Segoe UI"/>
          <w:b/>
          <w:bCs/>
          <w:color w:val="000000" w:themeColor="text1"/>
          <w:sz w:val="22"/>
          <w:szCs w:val="22"/>
          <w:lang w:eastAsia="en-US" w:bidi="ar-SA"/>
        </w:rPr>
        <w:t>nově doplňuje ve znění</w:t>
      </w:r>
      <w:r w:rsidRPr="002B62A6">
        <w:rPr>
          <w:rFonts w:ascii="Segoe UI" w:eastAsiaTheme="minorHAnsi" w:hAnsi="Segoe UI" w:cs="Segoe UI"/>
          <w:b/>
          <w:bCs/>
          <w:color w:val="000000" w:themeColor="text1"/>
          <w:sz w:val="22"/>
          <w:szCs w:val="22"/>
          <w:lang w:eastAsia="en-US" w:bidi="ar-SA"/>
        </w:rPr>
        <w:t xml:space="preserve">: </w:t>
      </w:r>
    </w:p>
    <w:p w14:paraId="4AE80E72" w14:textId="19DBC622" w:rsidR="005B4079" w:rsidRPr="002B62A6"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předloží Objednateli Harmonogram do čtrnácti (14) dnů ode dne zahájení </w:t>
      </w:r>
      <w:r w:rsidR="00F46FDC" w:rsidRPr="002B62A6">
        <w:rPr>
          <w:rFonts w:ascii="Segoe UI" w:eastAsiaTheme="minorHAnsi" w:hAnsi="Segoe UI" w:cs="Segoe UI"/>
          <w:color w:val="000000" w:themeColor="text1"/>
          <w:sz w:val="22"/>
          <w:szCs w:val="22"/>
          <w:lang w:eastAsia="en-US" w:bidi="ar-SA"/>
        </w:rPr>
        <w:t>poskytování Služeb dle Pod-článku 4.2.2</w:t>
      </w:r>
      <w:r w:rsidRPr="002B62A6">
        <w:rPr>
          <w:rFonts w:ascii="Segoe UI" w:eastAsiaTheme="minorHAnsi" w:hAnsi="Segoe UI" w:cs="Segoe UI"/>
          <w:color w:val="000000" w:themeColor="text1"/>
          <w:sz w:val="22"/>
          <w:szCs w:val="22"/>
          <w:lang w:eastAsia="en-US" w:bidi="ar-SA"/>
        </w:rPr>
        <w:t>. Výchozím bodem Harmonogramu (z hlediska času) bude datum uzavření Smlouvy o dílo, od nějž se bude Harmonogram odvíjet.</w:t>
      </w:r>
    </w:p>
    <w:p w14:paraId="50B0A0C3" w14:textId="0085A585" w:rsidR="004F5283" w:rsidRPr="002B62A6"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zpracovat svůj Harmonogram v návaznosti na počáteční Harmonogram předložený Zhotovitelem </w:t>
      </w:r>
      <w:r w:rsidR="002A2CA6" w:rsidRPr="002B62A6">
        <w:rPr>
          <w:rFonts w:ascii="Segoe UI" w:eastAsiaTheme="minorHAnsi" w:hAnsi="Segoe UI" w:cs="Segoe UI"/>
          <w:color w:val="000000" w:themeColor="text1"/>
          <w:sz w:val="22"/>
          <w:szCs w:val="22"/>
          <w:lang w:eastAsia="en-US" w:bidi="ar-SA"/>
        </w:rPr>
        <w:t>Díla</w:t>
      </w:r>
      <w:r w:rsidRPr="002B62A6">
        <w:rPr>
          <w:rFonts w:ascii="Segoe UI" w:eastAsiaTheme="minorHAnsi" w:hAnsi="Segoe UI" w:cs="Segoe UI"/>
          <w:color w:val="000000" w:themeColor="text1"/>
          <w:sz w:val="22"/>
          <w:szCs w:val="22"/>
          <w:lang w:eastAsia="en-US" w:bidi="ar-SA"/>
        </w:rPr>
        <w:t>, který bude schválen v souladu se Smlouvou o dílo.</w:t>
      </w:r>
      <w:r w:rsidR="004F5283" w:rsidRPr="002B62A6">
        <w:rPr>
          <w:rFonts w:ascii="Segoe UI" w:eastAsiaTheme="minorHAnsi" w:hAnsi="Segoe UI" w:cs="Segoe UI"/>
          <w:color w:val="000000" w:themeColor="text1"/>
          <w:sz w:val="22"/>
          <w:szCs w:val="22"/>
          <w:lang w:eastAsia="en-US" w:bidi="ar-SA"/>
        </w:rPr>
        <w:t xml:space="preserve"> Harmonogram předložený dle tohoto odstavce se bude vztahovat pouze na Služby v rozsahu </w:t>
      </w:r>
      <w:r w:rsidR="001C0B8E" w:rsidRPr="002B62A6">
        <w:rPr>
          <w:rFonts w:ascii="Segoe UI" w:eastAsiaTheme="minorHAnsi" w:hAnsi="Segoe UI" w:cs="Segoe UI"/>
          <w:color w:val="000000" w:themeColor="text1"/>
          <w:sz w:val="22"/>
          <w:szCs w:val="22"/>
          <w:lang w:eastAsia="en-US" w:bidi="ar-SA"/>
        </w:rPr>
        <w:t xml:space="preserve">Etapy revize projektové dokumentace, </w:t>
      </w:r>
      <w:r w:rsidR="004F5283" w:rsidRPr="002B62A6">
        <w:rPr>
          <w:rFonts w:ascii="Segoe UI" w:eastAsiaTheme="minorHAnsi" w:hAnsi="Segoe UI" w:cs="Segoe UI"/>
          <w:color w:val="000000" w:themeColor="text1"/>
          <w:sz w:val="22"/>
          <w:szCs w:val="22"/>
          <w:lang w:eastAsia="en-US" w:bidi="ar-SA"/>
        </w:rPr>
        <w:t xml:space="preserve">Etapy výkonu činnosti správce stavby a </w:t>
      </w:r>
      <w:r w:rsidR="001C0B8E" w:rsidRPr="002B62A6">
        <w:rPr>
          <w:rFonts w:ascii="Segoe UI" w:eastAsiaTheme="minorHAnsi" w:hAnsi="Segoe UI" w:cs="Segoe UI"/>
          <w:color w:val="000000" w:themeColor="text1"/>
          <w:sz w:val="22"/>
          <w:szCs w:val="22"/>
          <w:lang w:eastAsia="en-US" w:bidi="ar-SA"/>
        </w:rPr>
        <w:t xml:space="preserve">Etapy </w:t>
      </w:r>
      <w:r w:rsidR="004F5283" w:rsidRPr="002B62A6">
        <w:rPr>
          <w:rFonts w:ascii="Segoe UI" w:eastAsiaTheme="minorHAnsi" w:hAnsi="Segoe UI" w:cs="Segoe UI"/>
          <w:color w:val="000000" w:themeColor="text1"/>
          <w:sz w:val="22"/>
          <w:szCs w:val="22"/>
          <w:lang w:eastAsia="en-US" w:bidi="ar-SA"/>
        </w:rPr>
        <w:t>výkonu inženýringu předcházejícímu kolaudaci Díla. Kdykoli jakýkoli předchozí Harmonogram přestane zobrazovat skutečný postup poskytování Služeb nebo není jinak v souladu s povinnostmi Konzultanta, musí Konzultant předložit Objednateli aktualizovaný Harmonogram, který přesně zobrazuje skutečný postup poskytování Služeb.</w:t>
      </w:r>
    </w:p>
    <w:p w14:paraId="6E8954DB" w14:textId="77777777" w:rsidR="004F5283" w:rsidRPr="002B62A6"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Kdykoli Objednatel Konzultantovi oznámí, že Harmonogram (ve stanoveném rozsahu) neodpovídá Smlouvě nebo nezobrazuje skutečný postup poskytování Služeb nebo není jinak v souladu s povinnostmi Konzultanta, musí Konzultant předložit Objednateli do čtrnácti (14) dnů po obdržení tohoto oznámení Objednatele aktualizovaný Harmonogram v souladu s touto Smlouvou.</w:t>
      </w:r>
    </w:p>
    <w:p w14:paraId="340E0CAA" w14:textId="25893EC3" w:rsidR="005B4079" w:rsidRPr="002B62A6"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Jestliže Objednatel do čtrnácti (14) dnů po obdržení aktualizovaného Harmonogramu nedoručí Konzultantovi oznámení, ve kterém uvede, v jakém rozsahu tento Harmonogram neodpovídá Smlouvě, musí Konzultant postupovat ve shodě s tímto Harmonogramem a v souladu s jeho dalšími povinnostmi ze Smlouvy. Objednatel je oprávněn se při plánování svých činností na tento Harmonogram spoléhat.</w:t>
      </w:r>
      <w:r w:rsidR="005B4079" w:rsidRPr="002B62A6">
        <w:rPr>
          <w:rFonts w:ascii="Segoe UI" w:eastAsiaTheme="minorHAnsi" w:hAnsi="Segoe UI" w:cs="Segoe UI"/>
          <w:color w:val="000000" w:themeColor="text1"/>
          <w:sz w:val="22"/>
          <w:szCs w:val="22"/>
          <w:lang w:eastAsia="en-US" w:bidi="ar-SA"/>
        </w:rPr>
        <w:t>“</w:t>
      </w:r>
    </w:p>
    <w:p w14:paraId="1D399FA2" w14:textId="21BAE956" w:rsidR="00A0543D" w:rsidRPr="002B62A6" w:rsidRDefault="00A0543D" w:rsidP="002A2CA6">
      <w:pPr>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w:t>
      </w:r>
      <w:r w:rsidR="004F5283" w:rsidRPr="002B62A6">
        <w:rPr>
          <w:rFonts w:ascii="Segoe UI" w:eastAsiaTheme="minorHAnsi" w:hAnsi="Segoe UI" w:cs="Segoe UI"/>
          <w:b/>
          <w:bCs/>
          <w:color w:val="000000" w:themeColor="text1"/>
          <w:sz w:val="22"/>
          <w:szCs w:val="22"/>
          <w:lang w:eastAsia="en-US" w:bidi="ar-SA"/>
        </w:rPr>
        <w:t>2</w:t>
      </w:r>
      <w:r w:rsidRPr="002B62A6">
        <w:rPr>
          <w:rFonts w:ascii="Segoe UI" w:eastAsiaTheme="minorHAnsi" w:hAnsi="Segoe UI" w:cs="Segoe UI"/>
          <w:b/>
          <w:bCs/>
          <w:color w:val="000000" w:themeColor="text1"/>
          <w:sz w:val="22"/>
          <w:szCs w:val="22"/>
          <w:lang w:eastAsia="en-US" w:bidi="ar-SA"/>
        </w:rPr>
        <w:t>.</w:t>
      </w:r>
      <w:r w:rsidR="004F5283" w:rsidRPr="002B62A6">
        <w:rPr>
          <w:rFonts w:ascii="Segoe UI" w:eastAsiaTheme="minorHAnsi" w:hAnsi="Segoe UI" w:cs="Segoe UI"/>
          <w:b/>
          <w:bCs/>
          <w:color w:val="000000" w:themeColor="text1"/>
          <w:sz w:val="22"/>
          <w:szCs w:val="22"/>
          <w:lang w:eastAsia="en-US" w:bidi="ar-SA"/>
        </w:rPr>
        <w:t xml:space="preserve">6 </w:t>
      </w:r>
      <w:r w:rsidRPr="002B62A6">
        <w:rPr>
          <w:rFonts w:ascii="Segoe UI" w:eastAsiaTheme="minorHAnsi" w:hAnsi="Segoe UI" w:cs="Segoe UI"/>
          <w:b/>
          <w:bCs/>
          <w:color w:val="000000" w:themeColor="text1"/>
          <w:sz w:val="22"/>
          <w:szCs w:val="22"/>
          <w:lang w:eastAsia="en-US" w:bidi="ar-SA"/>
        </w:rPr>
        <w:t xml:space="preserve">se </w:t>
      </w:r>
      <w:r w:rsidR="004F5283" w:rsidRPr="002B62A6">
        <w:rPr>
          <w:rFonts w:ascii="Segoe UI" w:eastAsiaTheme="minorHAnsi" w:hAnsi="Segoe UI" w:cs="Segoe UI"/>
          <w:b/>
          <w:bCs/>
          <w:color w:val="000000" w:themeColor="text1"/>
          <w:sz w:val="22"/>
          <w:szCs w:val="22"/>
          <w:lang w:eastAsia="en-US" w:bidi="ar-SA"/>
        </w:rPr>
        <w:t>doplňuje ve znění</w:t>
      </w:r>
      <w:r w:rsidRPr="002B62A6">
        <w:rPr>
          <w:rFonts w:ascii="Segoe UI" w:eastAsiaTheme="minorHAnsi" w:hAnsi="Segoe UI" w:cs="Segoe UI"/>
          <w:b/>
          <w:bCs/>
          <w:color w:val="000000" w:themeColor="text1"/>
          <w:sz w:val="22"/>
          <w:szCs w:val="22"/>
          <w:lang w:eastAsia="en-US" w:bidi="ar-SA"/>
        </w:rPr>
        <w:t xml:space="preserve">: </w:t>
      </w:r>
    </w:p>
    <w:p w14:paraId="46ADC56B" w14:textId="77777777" w:rsidR="00A0543D" w:rsidRPr="002B62A6" w:rsidRDefault="00A0543D" w:rsidP="00A0543D">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„Každá verze Harmonogramu musí obsahovat:</w:t>
      </w:r>
    </w:p>
    <w:p w14:paraId="137B8339" w14:textId="420AA7F2"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tabulku s předpokládaným časovým rozsahem zapojení všech členů </w:t>
      </w:r>
      <w:r w:rsidR="004F5283" w:rsidRPr="002B62A6">
        <w:rPr>
          <w:rFonts w:ascii="Segoe UI" w:eastAsiaTheme="minorHAnsi" w:hAnsi="Segoe UI" w:cs="Segoe UI"/>
          <w:bCs/>
          <w:color w:val="000000" w:themeColor="text1"/>
          <w:sz w:val="22"/>
          <w:szCs w:val="22"/>
          <w:lang w:eastAsia="en-US" w:bidi="ar-SA"/>
        </w:rPr>
        <w:t>Personálu Konzultanta</w:t>
      </w:r>
      <w:r w:rsidRPr="002B62A6">
        <w:rPr>
          <w:rFonts w:ascii="Segoe UI" w:eastAsiaTheme="minorHAnsi" w:hAnsi="Segoe UI" w:cs="Segoe UI"/>
          <w:bCs/>
          <w:color w:val="000000" w:themeColor="text1"/>
          <w:sz w:val="22"/>
          <w:szCs w:val="22"/>
          <w:lang w:eastAsia="en-US" w:bidi="ar-SA"/>
        </w:rPr>
        <w:t xml:space="preserve"> při poskytování Služeb v jednotlivých měsících,</w:t>
      </w:r>
    </w:p>
    <w:p w14:paraId="0465E406" w14:textId="5D513405"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popis jednotlivých činností, které budou v jednotlivých měsících vykonávány jednotlivými členy </w:t>
      </w:r>
      <w:r w:rsidR="004F5283" w:rsidRPr="002B62A6">
        <w:rPr>
          <w:rFonts w:ascii="Segoe UI" w:eastAsiaTheme="minorHAnsi" w:hAnsi="Segoe UI" w:cs="Segoe UI"/>
          <w:bCs/>
          <w:color w:val="000000" w:themeColor="text1"/>
          <w:sz w:val="22"/>
          <w:szCs w:val="22"/>
          <w:lang w:eastAsia="en-US" w:bidi="ar-SA"/>
        </w:rPr>
        <w:t>Personálu Konzultanta</w:t>
      </w:r>
      <w:r w:rsidRPr="002B62A6">
        <w:rPr>
          <w:rFonts w:ascii="Segoe UI" w:eastAsiaTheme="minorHAnsi" w:hAnsi="Segoe UI" w:cs="Segoe UI"/>
          <w:bCs/>
          <w:color w:val="000000" w:themeColor="text1"/>
          <w:sz w:val="22"/>
          <w:szCs w:val="22"/>
          <w:lang w:eastAsia="en-US" w:bidi="ar-SA"/>
        </w:rPr>
        <w:t>,</w:t>
      </w:r>
    </w:p>
    <w:p w14:paraId="53E96423" w14:textId="7B1F76A5"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časovou osu s významnými milníky při poskytování Služeb,</w:t>
      </w:r>
    </w:p>
    <w:p w14:paraId="769D4D83" w14:textId="0C401BC6" w:rsidR="000C3C74" w:rsidRPr="002B62A6" w:rsidRDefault="00A0543D" w:rsidP="000C3C74">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 případě aktualizovaného Harmonogramu přehledné vyznačení změn oproti předcházející verzi Harmonogramu."</w:t>
      </w:r>
    </w:p>
    <w:p w14:paraId="7B5B8929" w14:textId="77777777" w:rsidR="000C3C74" w:rsidRPr="002B62A6" w:rsidRDefault="000C3C74" w:rsidP="000C3C74">
      <w:pPr>
        <w:widowControl/>
        <w:autoSpaceDE w:val="0"/>
        <w:autoSpaceDN w:val="0"/>
        <w:adjustRightInd w:val="0"/>
        <w:spacing w:before="120" w:line="276" w:lineRule="auto"/>
        <w:jc w:val="both"/>
        <w:rPr>
          <w:rFonts w:ascii="Segoe UI" w:hAnsi="Segoe UI" w:cs="Segoe UI"/>
          <w:sz w:val="22"/>
          <w:szCs w:val="22"/>
        </w:rPr>
      </w:pPr>
      <w:r w:rsidRPr="002B62A6">
        <w:rPr>
          <w:rFonts w:ascii="Segoe UI" w:hAnsi="Segoe UI" w:cs="Segoe UI"/>
          <w:sz w:val="22"/>
          <w:szCs w:val="22"/>
        </w:rPr>
        <w:t>Společně s harmonogramem Konzultant zpracuje průvodní zprávu, která bude obsahovat:</w:t>
      </w:r>
    </w:p>
    <w:p w14:paraId="01A9DE7D" w14:textId="77777777"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popis všech hlavních částí poskytovaných Služeb;</w:t>
      </w:r>
    </w:p>
    <w:p w14:paraId="6CC906CC" w14:textId="77777777"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obecný popis postupů, které Konzultant zamýšlí použít při poskytování Služeb;</w:t>
      </w:r>
    </w:p>
    <w:p w14:paraId="7716B273" w14:textId="1AF26B64"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údaje znázorňující přiměřený odhad Konzultanta ohledně počtu členů </w:t>
      </w:r>
      <w:r w:rsidR="00940D8B" w:rsidRPr="002B62A6">
        <w:rPr>
          <w:rFonts w:ascii="Segoe UI" w:eastAsiaTheme="minorHAnsi" w:hAnsi="Segoe UI" w:cs="Segoe UI"/>
          <w:color w:val="000000" w:themeColor="text1"/>
          <w:sz w:val="22"/>
          <w:szCs w:val="22"/>
          <w:lang w:eastAsia="en-US" w:bidi="ar-SA"/>
        </w:rPr>
        <w:t>Personálu Konzultanta</w:t>
      </w:r>
      <w:r w:rsidRPr="002B62A6">
        <w:rPr>
          <w:rFonts w:ascii="Segoe UI" w:eastAsiaTheme="minorHAnsi" w:hAnsi="Segoe UI" w:cs="Segoe UI"/>
          <w:color w:val="000000" w:themeColor="text1"/>
          <w:sz w:val="22"/>
          <w:szCs w:val="22"/>
          <w:lang w:eastAsia="en-US" w:bidi="ar-SA"/>
        </w:rPr>
        <w:t xml:space="preserve"> (tj. ne pouze jeho minimálního složení) potřebných k poskytování Služeb v jednotlivých etapách.“</w:t>
      </w:r>
    </w:p>
    <w:p w14:paraId="295C2742" w14:textId="77777777" w:rsidR="000C3C74" w:rsidRPr="002B62A6" w:rsidRDefault="000C3C74" w:rsidP="000C3C74">
      <w:pPr>
        <w:widowControl/>
        <w:autoSpaceDE w:val="0"/>
        <w:autoSpaceDN w:val="0"/>
        <w:adjustRightInd w:val="0"/>
        <w:spacing w:line="276" w:lineRule="auto"/>
        <w:ind w:left="360"/>
        <w:jc w:val="both"/>
        <w:rPr>
          <w:rFonts w:ascii="Segoe UI" w:eastAsiaTheme="minorHAnsi" w:hAnsi="Segoe UI" w:cs="Segoe UI"/>
          <w:bCs/>
          <w:color w:val="000000" w:themeColor="text1"/>
          <w:sz w:val="22"/>
          <w:szCs w:val="22"/>
          <w:lang w:eastAsia="en-US" w:bidi="ar-SA"/>
        </w:rPr>
      </w:pPr>
    </w:p>
    <w:p w14:paraId="29AAA8EA"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4.3.1 se doplňuje následovně:</w:t>
      </w:r>
    </w:p>
    <w:p w14:paraId="131EE6B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„Každá změna Smlouvy musí být provedena v souladu se zákonem o zadávání veřejných zakázek.“</w:t>
      </w:r>
    </w:p>
    <w:p w14:paraId="3812E821" w14:textId="76BA34BB" w:rsidR="00796FCB" w:rsidRPr="002B62A6" w:rsidRDefault="00796FCB" w:rsidP="00796FCB">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4.3.2 se nahrazuje novým zněním:</w:t>
      </w:r>
    </w:p>
    <w:p w14:paraId="5EF02917" w14:textId="3AF3BB96" w:rsidR="00796FCB" w:rsidRPr="002B62A6" w:rsidRDefault="00796FCB" w:rsidP="00796FC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"Požaduje-li to písemně Objednatel, musí Konzultant předložit návrhy na změnu Služeb.“</w:t>
      </w:r>
    </w:p>
    <w:p w14:paraId="7B8B400A" w14:textId="43398660" w:rsidR="004F5283" w:rsidRPr="002B62A6" w:rsidRDefault="004F5283" w:rsidP="004F5283">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4.3.4 se nově doplňuje ve znění:</w:t>
      </w:r>
    </w:p>
    <w:p w14:paraId="49F6CBBD" w14:textId="3B48D169" w:rsidR="004F5283" w:rsidRPr="002B62A6" w:rsidRDefault="004F5283" w:rsidP="004F528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„Smluvní strany se musí navzájem bez zbytečného odkladu prostřednictvím Oznámení informovat o jakýchkoli událostech nebo okolnostech, které mohou negativně ovlivnit nebo zpozdit Služby nebo způsobit zvýšení nákladů na Služby. Objednatel je oprávněn požadovat, aby Konzultant předložil odhad předpokládaného vlivu budoucí události nebo okolnosti na poskytování Služeb.“</w:t>
      </w:r>
    </w:p>
    <w:p w14:paraId="2211C0FE" w14:textId="17B2B5A5" w:rsidR="001421C1" w:rsidRPr="002B62A6" w:rsidRDefault="001421C1" w:rsidP="00F46FDC">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w:t>
      </w:r>
      <w:r w:rsidR="004F5283" w:rsidRPr="002B62A6">
        <w:rPr>
          <w:rFonts w:ascii="Segoe UI" w:eastAsiaTheme="minorHAnsi" w:hAnsi="Segoe UI" w:cs="Segoe UI"/>
          <w:b/>
          <w:color w:val="000000" w:themeColor="text1"/>
          <w:sz w:val="22"/>
          <w:szCs w:val="22"/>
          <w:lang w:eastAsia="en-US" w:bidi="ar-SA"/>
        </w:rPr>
        <w:t>5</w:t>
      </w:r>
      <w:r w:rsidRPr="002B62A6">
        <w:rPr>
          <w:rFonts w:ascii="Segoe UI" w:eastAsiaTheme="minorHAnsi" w:hAnsi="Segoe UI" w:cs="Segoe UI"/>
          <w:b/>
          <w:color w:val="000000" w:themeColor="text1"/>
          <w:sz w:val="22"/>
          <w:szCs w:val="22"/>
          <w:lang w:eastAsia="en-US" w:bidi="ar-SA"/>
        </w:rPr>
        <w:t xml:space="preserve"> se nově doplňuje ve znění:</w:t>
      </w:r>
    </w:p>
    <w:p w14:paraId="2321CD0F" w14:textId="53229A7E"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„V případě, že z důvodu uvedeného v Pod-článku 4.4.1 písm. a) dojde ke zvýšení Nákladů Konzultanta, dohodly se Strany na platbě za tyto </w:t>
      </w:r>
      <w:r w:rsidR="00EC0207" w:rsidRPr="002B62A6">
        <w:rPr>
          <w:rFonts w:ascii="Segoe UI" w:hAnsi="Segoe UI" w:cs="Segoe UI"/>
          <w:sz w:val="22"/>
          <w:szCs w:val="22"/>
        </w:rPr>
        <w:t xml:space="preserve">Služby </w:t>
      </w:r>
      <w:r w:rsidRPr="002B62A6">
        <w:rPr>
          <w:rFonts w:ascii="Segoe UI" w:hAnsi="Segoe UI" w:cs="Segoe UI"/>
          <w:sz w:val="22"/>
          <w:szCs w:val="22"/>
        </w:rPr>
        <w:t xml:space="preserve">v souladu s přílohou 3 </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Odměna a platba</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w:t>
      </w:r>
    </w:p>
    <w:p w14:paraId="5B102BA6" w14:textId="77777777" w:rsidR="001421C1" w:rsidRPr="002B62A6"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4.4.1 se nahrazuje novým zněním:</w:t>
      </w:r>
    </w:p>
    <w:p w14:paraId="16675B9F" w14:textId="77777777" w:rsidR="001421C1" w:rsidRPr="002B62A6" w:rsidRDefault="001421C1" w:rsidP="001421C1">
      <w:pPr>
        <w:spacing w:line="276" w:lineRule="auto"/>
        <w:ind w:right="170"/>
        <w:jc w:val="both"/>
        <w:rPr>
          <w:rFonts w:ascii="Segoe UI" w:hAnsi="Segoe UI" w:cs="Segoe UI"/>
          <w:sz w:val="22"/>
          <w:szCs w:val="22"/>
        </w:rPr>
      </w:pPr>
      <w:r w:rsidRPr="002B62A6">
        <w:rPr>
          <w:rFonts w:ascii="Segoe UI" w:hAnsi="Segoe UI" w:cs="Segoe UI"/>
          <w:sz w:val="22"/>
          <w:szCs w:val="22"/>
        </w:rPr>
        <w:t>„Konzultant je oprávněn podat návrh na prodloužení Doby pro dokončení v případě, že nastala některá z níže uvedených skutečností:</w:t>
      </w:r>
    </w:p>
    <w:p w14:paraId="16328DD9" w14:textId="77777777" w:rsidR="001421C1" w:rsidRPr="002B62A6"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2B62A6">
        <w:rPr>
          <w:rFonts w:ascii="Segoe UI" w:hAnsi="Segoe UI" w:cs="Segoe UI"/>
          <w:sz w:val="22"/>
          <w:szCs w:val="22"/>
        </w:rPr>
        <w:t xml:space="preserve">zpoždění, překážka nebo zabránění způsobené nebo přičitatelné Objednateli, Zhotoviteli Díla nebo jiným třetím stranám; nebo </w:t>
      </w:r>
    </w:p>
    <w:p w14:paraId="2C788251" w14:textId="77777777" w:rsidR="001421C1" w:rsidRPr="002B62A6"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2B62A6">
        <w:rPr>
          <w:rFonts w:ascii="Segoe UI" w:hAnsi="Segoe UI" w:cs="Segoe UI"/>
          <w:sz w:val="22"/>
          <w:szCs w:val="22"/>
        </w:rPr>
        <w:t>vyšší moc.“</w:t>
      </w:r>
    </w:p>
    <w:p w14:paraId="096DBC16" w14:textId="39EC7E96" w:rsidR="001421C1" w:rsidRPr="002B62A6"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4.4.</w:t>
      </w:r>
      <w:r w:rsidR="0042473B"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nově doplňuje ve znění:</w:t>
      </w:r>
    </w:p>
    <w:p w14:paraId="5517AC19" w14:textId="42A372CC"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„Každé prodloužení Doby pro dokončení musí být zohledněno v Příloze 4 [Harmonogram služeb]</w:t>
      </w:r>
      <w:r w:rsidR="00261E5C"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v souladu se Smlouvou.</w:t>
      </w:r>
      <w:r w:rsidR="00940D8B" w:rsidRPr="002B62A6">
        <w:rPr>
          <w:rFonts w:ascii="Segoe UI" w:eastAsiaTheme="minorHAnsi" w:hAnsi="Segoe UI" w:cs="Segoe UI"/>
          <w:color w:val="000000" w:themeColor="text1"/>
          <w:sz w:val="22"/>
          <w:szCs w:val="22"/>
          <w:lang w:eastAsia="en-US" w:bidi="ar-SA"/>
        </w:rPr>
        <w:t>“</w:t>
      </w:r>
    </w:p>
    <w:p w14:paraId="2848C86C" w14:textId="36E1592B" w:rsidR="0034247B" w:rsidRPr="002B62A6" w:rsidRDefault="0034247B" w:rsidP="004F5283">
      <w:pPr>
        <w:spacing w:before="240" w:line="276" w:lineRule="auto"/>
        <w:jc w:val="both"/>
        <w:rPr>
          <w:rFonts w:ascii="Segoe UI" w:hAnsi="Segoe UI" w:cs="Segoe UI"/>
          <w:b/>
          <w:sz w:val="22"/>
          <w:szCs w:val="22"/>
        </w:rPr>
      </w:pPr>
      <w:r w:rsidRPr="002B62A6">
        <w:rPr>
          <w:rFonts w:ascii="Segoe UI" w:hAnsi="Segoe UI" w:cs="Segoe UI"/>
          <w:b/>
          <w:sz w:val="22"/>
          <w:szCs w:val="22"/>
        </w:rPr>
        <w:t>Pod-článek 4.</w:t>
      </w:r>
      <w:r w:rsidR="0042473B" w:rsidRPr="002B62A6">
        <w:rPr>
          <w:rFonts w:ascii="Segoe UI" w:hAnsi="Segoe UI" w:cs="Segoe UI"/>
          <w:b/>
          <w:sz w:val="22"/>
          <w:szCs w:val="22"/>
        </w:rPr>
        <w:t xml:space="preserve">4.3 </w:t>
      </w:r>
      <w:r w:rsidRPr="002B62A6">
        <w:rPr>
          <w:rFonts w:ascii="Segoe UI" w:hAnsi="Segoe UI" w:cs="Segoe UI"/>
          <w:b/>
          <w:sz w:val="22"/>
          <w:szCs w:val="22"/>
        </w:rPr>
        <w:t>se nově doplňuje ve znění:</w:t>
      </w:r>
    </w:p>
    <w:p w14:paraId="5AD15EB4" w14:textId="7ED869B7" w:rsidR="00E961BB" w:rsidRPr="002B62A6" w:rsidRDefault="0042473B" w:rsidP="0034247B">
      <w:pPr>
        <w:spacing w:line="276" w:lineRule="auto"/>
        <w:jc w:val="both"/>
        <w:rPr>
          <w:rFonts w:ascii="Segoe UI" w:hAnsi="Segoe UI" w:cs="Segoe UI"/>
          <w:bCs/>
          <w:sz w:val="22"/>
          <w:szCs w:val="22"/>
        </w:rPr>
      </w:pPr>
      <w:r w:rsidRPr="002B62A6">
        <w:rPr>
          <w:rFonts w:ascii="Segoe UI" w:hAnsi="Segoe UI" w:cs="Segoe UI"/>
          <w:bCs/>
          <w:sz w:val="22"/>
          <w:szCs w:val="22"/>
        </w:rPr>
        <w:t>„</w:t>
      </w:r>
      <w:r w:rsidR="008077C3" w:rsidRPr="002B62A6">
        <w:rPr>
          <w:rFonts w:ascii="Segoe UI" w:hAnsi="Segoe UI" w:cs="Segoe UI"/>
          <w:bCs/>
          <w:sz w:val="22"/>
          <w:szCs w:val="22"/>
        </w:rPr>
        <w:t>Jestliže je z jakého</w:t>
      </w:r>
      <w:r w:rsidR="00C159DC" w:rsidRPr="002B62A6">
        <w:rPr>
          <w:rFonts w:ascii="Segoe UI" w:hAnsi="Segoe UI" w:cs="Segoe UI"/>
          <w:bCs/>
          <w:sz w:val="22"/>
          <w:szCs w:val="22"/>
        </w:rPr>
        <w:t>ko</w:t>
      </w:r>
      <w:r w:rsidR="008077C3" w:rsidRPr="002B62A6">
        <w:rPr>
          <w:rFonts w:ascii="Segoe UI" w:hAnsi="Segoe UI" w:cs="Segoe UI"/>
          <w:bCs/>
          <w:sz w:val="22"/>
          <w:szCs w:val="22"/>
        </w:rPr>
        <w:t xml:space="preserve">li důvodu, který nezakládá </w:t>
      </w:r>
      <w:r w:rsidR="00A8122A" w:rsidRPr="002B62A6">
        <w:rPr>
          <w:rFonts w:ascii="Segoe UI" w:hAnsi="Segoe UI" w:cs="Segoe UI"/>
          <w:bCs/>
          <w:sz w:val="22"/>
          <w:szCs w:val="22"/>
        </w:rPr>
        <w:t>oprávnění Konzultanta k prodloužení Doby pro dokončení, po rozumném zhodnocení Objednatele</w:t>
      </w:r>
      <w:r w:rsidR="0031486B" w:rsidRPr="002B62A6">
        <w:rPr>
          <w:rFonts w:ascii="Segoe UI" w:hAnsi="Segoe UI" w:cs="Segoe UI"/>
          <w:bCs/>
          <w:sz w:val="22"/>
          <w:szCs w:val="22"/>
        </w:rPr>
        <w:t xml:space="preserve"> skutečný postup Konzultanta s poskytováním Služeb příliš pomalý, aby mohlo být zjištěn</w:t>
      </w:r>
      <w:r w:rsidR="00176136" w:rsidRPr="002B62A6">
        <w:rPr>
          <w:rFonts w:ascii="Segoe UI" w:hAnsi="Segoe UI" w:cs="Segoe UI"/>
          <w:bCs/>
          <w:sz w:val="22"/>
          <w:szCs w:val="22"/>
        </w:rPr>
        <w:t>o dokončení Služe</w:t>
      </w:r>
      <w:r w:rsidR="00AD1C83" w:rsidRPr="002B62A6">
        <w:rPr>
          <w:rFonts w:ascii="Segoe UI" w:hAnsi="Segoe UI" w:cs="Segoe UI"/>
          <w:bCs/>
          <w:sz w:val="22"/>
          <w:szCs w:val="22"/>
        </w:rPr>
        <w:t xml:space="preserve">b během Doby pro dokončení, může Objednatel dát Konzultantovi v této </w:t>
      </w:r>
      <w:r w:rsidR="009131F2" w:rsidRPr="002B62A6">
        <w:rPr>
          <w:rFonts w:ascii="Segoe UI" w:hAnsi="Segoe UI" w:cs="Segoe UI"/>
          <w:bCs/>
          <w:sz w:val="22"/>
          <w:szCs w:val="22"/>
        </w:rPr>
        <w:t>souvislosti Oznámení. Po obdržení takového Oznámení musí Ko</w:t>
      </w:r>
      <w:r w:rsidR="00E15577" w:rsidRPr="002B62A6">
        <w:rPr>
          <w:rFonts w:ascii="Segoe UI" w:hAnsi="Segoe UI" w:cs="Segoe UI"/>
          <w:bCs/>
          <w:sz w:val="22"/>
          <w:szCs w:val="22"/>
        </w:rPr>
        <w:t>nz</w:t>
      </w:r>
      <w:r w:rsidR="00CD22C5" w:rsidRPr="002B62A6">
        <w:rPr>
          <w:rFonts w:ascii="Segoe UI" w:hAnsi="Segoe UI" w:cs="Segoe UI"/>
          <w:bCs/>
          <w:sz w:val="22"/>
          <w:szCs w:val="22"/>
        </w:rPr>
        <w:t>u</w:t>
      </w:r>
      <w:r w:rsidR="00E15577" w:rsidRPr="002B62A6">
        <w:rPr>
          <w:rFonts w:ascii="Segoe UI" w:hAnsi="Segoe UI" w:cs="Segoe UI"/>
          <w:bCs/>
          <w:sz w:val="22"/>
          <w:szCs w:val="22"/>
        </w:rPr>
        <w:t xml:space="preserve">ltant aktualizovat Harmonogram a dát Objednateli Oznámení popisující opatření, která </w:t>
      </w:r>
      <w:r w:rsidR="00CD22C5" w:rsidRPr="002B62A6">
        <w:rPr>
          <w:rFonts w:ascii="Segoe UI" w:hAnsi="Segoe UI" w:cs="Segoe UI"/>
          <w:bCs/>
          <w:sz w:val="22"/>
          <w:szCs w:val="22"/>
        </w:rPr>
        <w:t xml:space="preserve">Konzultant zamýšlí použít pro to, aby dokončil Služby v Době pro </w:t>
      </w:r>
      <w:r w:rsidR="00CD22C5" w:rsidRPr="002B62A6">
        <w:rPr>
          <w:rFonts w:ascii="Segoe UI" w:hAnsi="Segoe UI" w:cs="Segoe UI"/>
          <w:bCs/>
          <w:sz w:val="22"/>
          <w:szCs w:val="22"/>
        </w:rPr>
        <w:lastRenderedPageBreak/>
        <w:t>dokončení.</w:t>
      </w:r>
      <w:r w:rsidRPr="002B62A6">
        <w:rPr>
          <w:rFonts w:ascii="Segoe UI" w:hAnsi="Segoe UI" w:cs="Segoe UI"/>
          <w:bCs/>
          <w:sz w:val="22"/>
          <w:szCs w:val="22"/>
        </w:rPr>
        <w:t>“</w:t>
      </w:r>
    </w:p>
    <w:p w14:paraId="0381DD1C" w14:textId="0769326D" w:rsidR="001421C1" w:rsidRPr="002B62A6" w:rsidRDefault="00772616"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 xml:space="preserve">Název </w:t>
      </w:r>
      <w:r w:rsidR="001421C1" w:rsidRPr="002B62A6">
        <w:rPr>
          <w:rFonts w:ascii="Segoe UI" w:eastAsiaTheme="minorHAnsi" w:hAnsi="Segoe UI" w:cs="Segoe UI"/>
          <w:b/>
          <w:sz w:val="22"/>
          <w:szCs w:val="22"/>
          <w:lang w:eastAsia="en-US" w:bidi="ar-SA"/>
        </w:rPr>
        <w:t>Pod-článku 4.5 se mění následovně: „Vyšší moc“.</w:t>
      </w:r>
    </w:p>
    <w:p w14:paraId="76A88500" w14:textId="77777777" w:rsidR="001421C1" w:rsidRPr="002B62A6" w:rsidRDefault="001421C1"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4.5.1 se nahrazuje novým zněním:</w:t>
      </w:r>
    </w:p>
    <w:p w14:paraId="3A033EB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„Vyšší mocí se rozumí mimořádné události nebo okolnosti:</w:t>
      </w:r>
    </w:p>
    <w:p w14:paraId="093E87B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(a) které nemůže dotčená Strana ovládat,</w:t>
      </w:r>
    </w:p>
    <w:p w14:paraId="3EE90F88"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(b) proti které tato Strana nemohla učinit opatření před uzavřením Smlouvy,</w:t>
      </w:r>
    </w:p>
    <w:p w14:paraId="0E05BA03" w14:textId="66BB4020"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(c) které se po jejím vzniku nemohla tato Strana účelně vyhnout nebo ji překonat či odvrátit</w:t>
      </w:r>
      <w:r w:rsidR="009962F6" w:rsidRPr="002B62A6">
        <w:rPr>
          <w:rFonts w:ascii="Segoe UI" w:eastAsiaTheme="minorHAnsi" w:hAnsi="Segoe UI" w:cs="Segoe UI"/>
          <w:sz w:val="22"/>
          <w:szCs w:val="22"/>
          <w:lang w:eastAsia="en-US" w:bidi="ar-SA"/>
        </w:rPr>
        <w:t>, při vynaložení úsilí, které po ní lze spravedlivě požadovat</w:t>
      </w:r>
      <w:r w:rsidRPr="002B62A6">
        <w:rPr>
          <w:rFonts w:ascii="Segoe UI" w:eastAsiaTheme="minorHAnsi" w:hAnsi="Segoe UI" w:cs="Segoe UI"/>
          <w:sz w:val="22"/>
          <w:szCs w:val="22"/>
          <w:lang w:eastAsia="en-US" w:bidi="ar-SA"/>
        </w:rPr>
        <w:t>,</w:t>
      </w:r>
    </w:p>
    <w:p w14:paraId="0CBDC44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(d) kterou nelze v podstatné míře přičíst druhé Straně.</w:t>
      </w:r>
    </w:p>
    <w:p w14:paraId="24250AAB" w14:textId="13C2AFCC" w:rsidR="001421C1" w:rsidRPr="002B62A6" w:rsidRDefault="001421C1" w:rsidP="0042473B">
      <w:pPr>
        <w:widowControl/>
        <w:autoSpaceDE w:val="0"/>
        <w:autoSpaceDN w:val="0"/>
        <w:adjustRightInd w:val="0"/>
        <w:spacing w:before="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Vyšší moc</w:t>
      </w:r>
      <w:r w:rsidR="0042473B" w:rsidRPr="002B62A6">
        <w:rPr>
          <w:rFonts w:ascii="Segoe UI" w:eastAsiaTheme="minorHAnsi" w:hAnsi="Segoe UI" w:cs="Segoe UI"/>
          <w:sz w:val="22"/>
          <w:szCs w:val="22"/>
          <w:lang w:eastAsia="en-US" w:bidi="ar-SA"/>
        </w:rPr>
        <w:t xml:space="preserve"> může zahrnovat zejména (nikoliv však výlučně)</w:t>
      </w:r>
      <w:r w:rsidRPr="002B62A6">
        <w:rPr>
          <w:rFonts w:ascii="Segoe UI" w:eastAsiaTheme="minorHAnsi" w:hAnsi="Segoe UI" w:cs="Segoe UI"/>
          <w:sz w:val="22"/>
          <w:szCs w:val="22"/>
          <w:lang w:eastAsia="en-US" w:bidi="ar-SA"/>
        </w:rPr>
        <w:t xml:space="preserve"> následující události nebo okolnosti, pokud jsou splněny výše uvedené podmínky a) až d):</w:t>
      </w:r>
    </w:p>
    <w:p w14:paraId="591D91A4" w14:textId="77777777" w:rsidR="001421C1" w:rsidRPr="002B62A6" w:rsidRDefault="001421C1" w:rsidP="0042473B">
      <w:pPr>
        <w:pStyle w:val="Odstavecseseznamem"/>
        <w:widowControl/>
        <w:numPr>
          <w:ilvl w:val="0"/>
          <w:numId w:val="23"/>
        </w:numPr>
        <w:autoSpaceDE w:val="0"/>
        <w:autoSpaceDN w:val="0"/>
        <w:adjustRightInd w:val="0"/>
        <w:spacing w:before="120" w:line="276" w:lineRule="auto"/>
        <w:ind w:left="107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válka, konflikty (ať byla válka vyhlášena nebo ne), invaze, akty nepřátelství ze zahraničí, </w:t>
      </w:r>
    </w:p>
    <w:p w14:paraId="5E6914A5"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rebelie, terorismus, revoluce, povstání, vojenský převrat nebo uchopení moci, nebo občanská válka, </w:t>
      </w:r>
    </w:p>
    <w:p w14:paraId="0049F681"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výtržnosti, vzpoura, nepokoje, stávka nebo výluka vyvolaná jinými osobami, než je Personál Konzultanta a poddodavatelů, </w:t>
      </w:r>
    </w:p>
    <w:p w14:paraId="3082704E"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válečná munice, výbušniny, ionizující záření nebo kontaminace radioaktivitou, pokud nebyly způsobeny tím, že toto záření nebo radioaktivitu použil Konzultant, </w:t>
      </w:r>
    </w:p>
    <w:p w14:paraId="70181221" w14:textId="77777777" w:rsidR="009962F6"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požár, povodeň, záplava, zemětřesení, vichřice, blesk, tajfun nebo vulkanická aktivita či jiná živelní událost a veškeré další procesy přírodních sil, které jsou nepředvídatelné a u nichž nebylo lze důvodně očekávat, že proti nim zkušený Konzultant podnikne preventivní opatření</w:t>
      </w:r>
      <w:r w:rsidR="009962F6" w:rsidRPr="002B62A6">
        <w:rPr>
          <w:rFonts w:ascii="Segoe UI" w:eastAsiaTheme="minorHAnsi" w:hAnsi="Segoe UI" w:cs="Segoe UI"/>
          <w:sz w:val="22"/>
          <w:szCs w:val="22"/>
          <w:lang w:eastAsia="en-US" w:bidi="ar-SA"/>
        </w:rPr>
        <w:t>,</w:t>
      </w:r>
    </w:p>
    <w:p w14:paraId="171B3815" w14:textId="3753DB91" w:rsidR="001421C1" w:rsidRPr="002B62A6" w:rsidRDefault="009962F6"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pandemie, epidemie anebo související opatření Země směřující k jejich zmírnění</w:t>
      </w:r>
      <w:r w:rsidR="001421C1" w:rsidRPr="002B62A6">
        <w:rPr>
          <w:rFonts w:ascii="Segoe UI" w:eastAsiaTheme="minorHAnsi" w:hAnsi="Segoe UI" w:cs="Segoe UI"/>
          <w:sz w:val="22"/>
          <w:szCs w:val="22"/>
          <w:lang w:eastAsia="en-US" w:bidi="ar-SA"/>
        </w:rPr>
        <w:t>.</w:t>
      </w:r>
    </w:p>
    <w:p w14:paraId="4F2FC570" w14:textId="1BED32D6" w:rsidR="001421C1" w:rsidRPr="002B62A6" w:rsidRDefault="001421C1" w:rsidP="0042473B">
      <w:pPr>
        <w:widowControl/>
        <w:autoSpaceDE w:val="0"/>
        <w:autoSpaceDN w:val="0"/>
        <w:adjustRightInd w:val="0"/>
        <w:spacing w:before="120" w:after="24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Pokud tyto okolnosti dočasně nebo trvale brání splnění povinností vyplývajících ze Smlouvy, dohodnou Strany dodatkem ke Smlouvě příslušnou úpravu smluvních vztahů.“</w:t>
      </w:r>
    </w:p>
    <w:p w14:paraId="45BB8109" w14:textId="77777777" w:rsidR="001421C1" w:rsidRPr="002B62A6" w:rsidRDefault="001421C1" w:rsidP="001421C1">
      <w:pPr>
        <w:widowControl/>
        <w:autoSpaceDE w:val="0"/>
        <w:autoSpaceDN w:val="0"/>
        <w:adjustRightInd w:val="0"/>
        <w:spacing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4.5.2 se nahrazuje novým zněním:</w:t>
      </w:r>
    </w:p>
    <w:p w14:paraId="45521235" w14:textId="6F894B2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„Jestliže je (nebo bude) některé ze Stran z důvodu Vyšší moci bráněno v plnění jakýchkoli jejích závazků podle Smlouvy, musí tato Strana dát o události nebo okolnosti zakládající Vyšší moc oznámení druhé Straně a musí specifikovat závazky, v jejichž plnění je (nebo bude) bráněno. Oznámení musí být podáno do 14 (slovy: čtrnácti) dnů potom, co si tato Strana uvědomila nebo měla uvědomit příslušnou skutečnost, nebo okolnost zakládající Vyšší moc.</w:t>
      </w:r>
      <w:r w:rsidR="0042473B" w:rsidRPr="002B62A6">
        <w:rPr>
          <w:rFonts w:ascii="Segoe UI" w:eastAsiaTheme="minorHAnsi" w:hAnsi="Segoe UI" w:cs="Segoe UI"/>
          <w:sz w:val="22"/>
          <w:szCs w:val="22"/>
          <w:lang w:eastAsia="en-US" w:bidi="ar-SA"/>
        </w:rPr>
        <w:t xml:space="preserve"> Dotčená Strana musí dát druhé Straně Oznámení, </w:t>
      </w:r>
      <w:r w:rsidR="008607AB" w:rsidRPr="002B62A6">
        <w:rPr>
          <w:rFonts w:ascii="Segoe UI" w:eastAsiaTheme="minorHAnsi" w:hAnsi="Segoe UI" w:cs="Segoe UI"/>
          <w:sz w:val="22"/>
          <w:szCs w:val="22"/>
          <w:lang w:eastAsia="en-US" w:bidi="ar-SA"/>
        </w:rPr>
        <w:t xml:space="preserve">rovněž </w:t>
      </w:r>
      <w:r w:rsidR="0042473B" w:rsidRPr="002B62A6">
        <w:rPr>
          <w:rFonts w:ascii="Segoe UI" w:eastAsiaTheme="minorHAnsi" w:hAnsi="Segoe UI" w:cs="Segoe UI"/>
          <w:sz w:val="22"/>
          <w:szCs w:val="22"/>
          <w:lang w:eastAsia="en-US" w:bidi="ar-SA"/>
        </w:rPr>
        <w:t xml:space="preserve">když přestane být </w:t>
      </w:r>
      <w:r w:rsidR="008607AB" w:rsidRPr="002B62A6">
        <w:rPr>
          <w:rFonts w:ascii="Segoe UI" w:eastAsiaTheme="minorHAnsi" w:hAnsi="Segoe UI" w:cs="Segoe UI"/>
          <w:sz w:val="22"/>
          <w:szCs w:val="22"/>
          <w:lang w:eastAsia="en-US" w:bidi="ar-SA"/>
        </w:rPr>
        <w:t>Vyšší mocí</w:t>
      </w:r>
      <w:r w:rsidR="0042473B" w:rsidRPr="002B62A6">
        <w:rPr>
          <w:rFonts w:ascii="Segoe UI" w:eastAsiaTheme="minorHAnsi" w:hAnsi="Segoe UI" w:cs="Segoe UI"/>
          <w:sz w:val="22"/>
          <w:szCs w:val="22"/>
          <w:lang w:eastAsia="en-US" w:bidi="ar-SA"/>
        </w:rPr>
        <w:t xml:space="preserve"> ovlivňována.</w:t>
      </w:r>
      <w:r w:rsidRPr="002B62A6">
        <w:rPr>
          <w:rFonts w:ascii="Segoe UI" w:eastAsiaTheme="minorHAnsi" w:hAnsi="Segoe UI" w:cs="Segoe UI"/>
          <w:sz w:val="22"/>
          <w:szCs w:val="22"/>
          <w:lang w:eastAsia="en-US" w:bidi="ar-SA"/>
        </w:rPr>
        <w:t>“</w:t>
      </w:r>
    </w:p>
    <w:p w14:paraId="79BF73CB"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 xml:space="preserve"> Doplňuje se nový Pod-článek 4.5.3, který zní následovně:</w:t>
      </w:r>
    </w:p>
    <w:p w14:paraId="40CA31E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„Každá ze Stran musí za všech okolností vynaložit veškeré přiměřené úsilí k minimalizování jakéhokoliv zpoždění při plnění Smlouvy v důsledku Vyšší moci. Dotčená Strana musí dát druhé Straně oznámení, když přestane být Vyšší mocí ovlivňována.“</w:t>
      </w:r>
    </w:p>
    <w:p w14:paraId="36AA0A12"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lastRenderedPageBreak/>
        <w:t>Doplňuje se nový Pod-článek 4.5.4, který zní následovně:</w:t>
      </w:r>
    </w:p>
    <w:p w14:paraId="34511966" w14:textId="49D0B97F"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„Jestliže je Konzultantovi Vyšší mocí bráněno v plnění jakýchkoliv závazků podle Smlouvy, o</w:t>
      </w:r>
      <w:r w:rsidR="0042473B" w:rsidRPr="002B62A6">
        <w:rPr>
          <w:rFonts w:ascii="Segoe UI" w:eastAsiaTheme="minorHAnsi" w:hAnsi="Segoe UI" w:cs="Segoe UI"/>
          <w:sz w:val="22"/>
          <w:szCs w:val="22"/>
          <w:lang w:eastAsia="en-US" w:bidi="ar-SA"/>
        </w:rPr>
        <w:t> </w:t>
      </w:r>
      <w:r w:rsidRPr="002B62A6">
        <w:rPr>
          <w:rFonts w:ascii="Segoe UI" w:eastAsiaTheme="minorHAnsi" w:hAnsi="Segoe UI" w:cs="Segoe UI"/>
          <w:sz w:val="22"/>
          <w:szCs w:val="22"/>
          <w:lang w:eastAsia="en-US" w:bidi="ar-SA"/>
        </w:rPr>
        <w:t>kterých bylo podáno oznámení podle Pod-článku 4.5.2, a vznikne mu zpoždění anebo Náklady z důvodu této Vyšší moci, je Konzultant oprávněn k:</w:t>
      </w:r>
    </w:p>
    <w:p w14:paraId="26483520"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p>
    <w:p w14:paraId="3B2AC2A6" w14:textId="4FFA7CC3" w:rsidR="001421C1" w:rsidRPr="002B62A6" w:rsidRDefault="001421C1" w:rsidP="001421C1">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prodloužení Doby pro dokončení za jakékoli takové zpoždění, jestliže dokončení je (nebo bude) zpožděno podle Pod-článku 4.4.1</w:t>
      </w:r>
      <w:r w:rsidR="009962F6" w:rsidRPr="002B62A6">
        <w:rPr>
          <w:rFonts w:ascii="Segoe UI" w:eastAsiaTheme="minorHAnsi" w:hAnsi="Segoe UI" w:cs="Segoe UI"/>
          <w:sz w:val="22"/>
          <w:szCs w:val="22"/>
          <w:lang w:eastAsia="en-US" w:bidi="ar-SA"/>
        </w:rPr>
        <w:t>, avšak pouze v takovém rozsahu, ve kterém Vyšší moc prokazatelně Konzultantovi bránila v plnění závazků podle Smlouvy</w:t>
      </w:r>
      <w:r w:rsidRPr="002B62A6">
        <w:rPr>
          <w:rFonts w:ascii="Segoe UI" w:eastAsiaTheme="minorHAnsi" w:hAnsi="Segoe UI" w:cs="Segoe UI"/>
          <w:sz w:val="22"/>
          <w:szCs w:val="22"/>
          <w:lang w:eastAsia="en-US" w:bidi="ar-SA"/>
        </w:rPr>
        <w:t xml:space="preserve"> a </w:t>
      </w:r>
    </w:p>
    <w:p w14:paraId="1EC0DC72" w14:textId="44DFC832" w:rsidR="008607AB" w:rsidRPr="002B62A6" w:rsidRDefault="001421C1" w:rsidP="00940D8B">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platbě Nákladů, jestliže událost nebo okolnost druhově odpovídá těm popsaným v pod-odstavcích (i) až (v</w:t>
      </w:r>
      <w:r w:rsidR="009962F6" w:rsidRPr="002B62A6">
        <w:rPr>
          <w:rFonts w:ascii="Segoe UI" w:eastAsiaTheme="minorHAnsi" w:hAnsi="Segoe UI" w:cs="Segoe UI"/>
          <w:sz w:val="22"/>
          <w:szCs w:val="22"/>
          <w:lang w:eastAsia="en-US" w:bidi="ar-SA"/>
        </w:rPr>
        <w:t>i</w:t>
      </w:r>
      <w:r w:rsidRPr="002B62A6">
        <w:rPr>
          <w:rFonts w:ascii="Segoe UI" w:eastAsiaTheme="minorHAnsi" w:hAnsi="Segoe UI" w:cs="Segoe UI"/>
          <w:sz w:val="22"/>
          <w:szCs w:val="22"/>
          <w:lang w:eastAsia="en-US" w:bidi="ar-SA"/>
        </w:rPr>
        <w:t>) Pod-článku 4.5.1, případně pod-odstavců (ii) až (v</w:t>
      </w:r>
      <w:r w:rsidR="00B666D5" w:rsidRPr="002B62A6">
        <w:rPr>
          <w:rFonts w:ascii="Segoe UI" w:eastAsiaTheme="minorHAnsi" w:hAnsi="Segoe UI" w:cs="Segoe UI"/>
          <w:sz w:val="22"/>
          <w:szCs w:val="22"/>
          <w:lang w:eastAsia="en-US" w:bidi="ar-SA"/>
        </w:rPr>
        <w:t>i</w:t>
      </w:r>
      <w:r w:rsidRPr="002B62A6">
        <w:rPr>
          <w:rFonts w:ascii="Segoe UI" w:eastAsiaTheme="minorHAnsi" w:hAnsi="Segoe UI" w:cs="Segoe UI"/>
          <w:sz w:val="22"/>
          <w:szCs w:val="22"/>
          <w:lang w:eastAsia="en-US" w:bidi="ar-SA"/>
        </w:rPr>
        <w:t>) Pod-článku 4.5.1, pokud k ní dojde v Zemi.“</w:t>
      </w:r>
    </w:p>
    <w:p w14:paraId="61A7F313"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Pod-článek 4.5.5, který zní následovně:</w:t>
      </w:r>
    </w:p>
    <w:p w14:paraId="03251458" w14:textId="0B306629"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„Jestliže Vyšší moc, o které bylo podáno oznámení podle Pod-článku 4.5.2, brání provedení Služeb po nepřetržitou dobu </w:t>
      </w:r>
      <w:r w:rsidR="00C621CB" w:rsidRPr="002B62A6">
        <w:rPr>
          <w:rFonts w:ascii="Segoe UI" w:eastAsiaTheme="minorHAnsi" w:hAnsi="Segoe UI" w:cs="Segoe UI"/>
          <w:sz w:val="22"/>
          <w:szCs w:val="22"/>
          <w:lang w:eastAsia="en-US" w:bidi="ar-SA"/>
        </w:rPr>
        <w:t xml:space="preserve">180 </w:t>
      </w:r>
      <w:r w:rsidRPr="002B62A6">
        <w:rPr>
          <w:rFonts w:ascii="Segoe UI" w:eastAsiaTheme="minorHAnsi" w:hAnsi="Segoe UI" w:cs="Segoe UI"/>
          <w:sz w:val="22"/>
          <w:szCs w:val="22"/>
          <w:lang w:eastAsia="en-US" w:bidi="ar-SA"/>
        </w:rPr>
        <w:t xml:space="preserve">(slovy: </w:t>
      </w:r>
      <w:r w:rsidR="00C621CB" w:rsidRPr="002B62A6">
        <w:rPr>
          <w:rFonts w:ascii="Segoe UI" w:eastAsiaTheme="minorHAnsi" w:hAnsi="Segoe UI" w:cs="Segoe UI"/>
          <w:sz w:val="22"/>
          <w:szCs w:val="22"/>
          <w:lang w:eastAsia="en-US" w:bidi="ar-SA"/>
        </w:rPr>
        <w:t xml:space="preserve">sto </w:t>
      </w:r>
      <w:r w:rsidRPr="002B62A6">
        <w:rPr>
          <w:rFonts w:ascii="Segoe UI" w:eastAsiaTheme="minorHAnsi" w:hAnsi="Segoe UI" w:cs="Segoe UI"/>
          <w:sz w:val="22"/>
          <w:szCs w:val="22"/>
          <w:lang w:eastAsia="en-US" w:bidi="ar-SA"/>
        </w:rPr>
        <w:t>osmdesáti) dnů kvůli jedné a té samé oznámené Vyšší moci, může dát každá ze Stran druhé Straně oznámení o odstoupení od Smlouvy. V tomto případě je odstoupení účinné 7 (slovy: sedm) dnů po podání oznámení a Konzultant musí postupovat následujícím způsobem:</w:t>
      </w:r>
    </w:p>
    <w:p w14:paraId="10A4C03F" w14:textId="77777777" w:rsidR="001421C1" w:rsidRPr="002B62A6" w:rsidRDefault="001421C1" w:rsidP="00C621CB">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Poté, co dojde k oznámení o ukončení smlouvy podle Pod-článku 4.6.4 nebo Pod-článku 4.5.5, musí Konzultant neprodleně:</w:t>
      </w:r>
    </w:p>
    <w:p w14:paraId="2D3CC51B"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ukončit poskytování Služeb mimo činností vykonávaných za účelem ochrany života, majetku nebo pro bezpečnost Díla,</w:t>
      </w:r>
    </w:p>
    <w:p w14:paraId="0F627620"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předat veškeré dokumenty a podklady, za které obdržel platbu, nebo mu byly poskytnuty Objednatelem, </w:t>
      </w:r>
    </w:p>
    <w:p w14:paraId="4F5A70E2"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opustit Staveniště.“</w:t>
      </w:r>
    </w:p>
    <w:p w14:paraId="0B870B6D"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Pod-článek 4.5.6, který zní následovně:</w:t>
      </w:r>
    </w:p>
    <w:p w14:paraId="56CE12A3" w14:textId="580FF1FE"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„Po odstoupení dle Pod-článku 4.5.5 musí Konzultant určit hodnotu poskytnutých Služeb, které předloží Objednateli stejným způsobem jako evidenci odpracované doby, která musí obsahovat: </w:t>
      </w:r>
    </w:p>
    <w:p w14:paraId="3B843D60" w14:textId="3AB33985" w:rsidR="001421C1" w:rsidRPr="002B62A6" w:rsidRDefault="001421C1" w:rsidP="0042473B">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částky, které mají být zaplaceny za jakékoli poskytnuté Služby, které mají ve Smlouvě stanovenou cenu; </w:t>
      </w:r>
    </w:p>
    <w:p w14:paraId="5E3F2A3D" w14:textId="19E026FD" w:rsidR="001421C1" w:rsidRPr="002B62A6" w:rsidRDefault="001421C1" w:rsidP="001421C1">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Náklady, které za daných okolností rozumným způsobem Konzultantovi vznikly, protože očekával, že poskytování Služeb bude dokončeno.“</w:t>
      </w:r>
      <w:r w:rsidR="00097492" w:rsidRPr="002B62A6">
        <w:rPr>
          <w:rFonts w:ascii="Segoe UI" w:eastAsiaTheme="minorHAnsi" w:hAnsi="Segoe UI" w:cs="Segoe UI"/>
          <w:sz w:val="22"/>
          <w:szCs w:val="22"/>
          <w:lang w:eastAsia="en-US" w:bidi="ar-SA"/>
        </w:rPr>
        <w:t xml:space="preserve"> </w:t>
      </w:r>
    </w:p>
    <w:p w14:paraId="3F10D221" w14:textId="37BFB687" w:rsidR="00612649" w:rsidRPr="002B62A6" w:rsidRDefault="00612649" w:rsidP="001F371A">
      <w:pPr>
        <w:widowControl/>
        <w:autoSpaceDE w:val="0"/>
        <w:autoSpaceDN w:val="0"/>
        <w:adjustRightInd w:val="0"/>
        <w:spacing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Článek 4.6 se nahrazuje novým zněním:</w:t>
      </w:r>
    </w:p>
    <w:p w14:paraId="0BBB986B" w14:textId="32B27FB8" w:rsidR="00612649" w:rsidRPr="002B62A6" w:rsidRDefault="00612649" w:rsidP="001F371A">
      <w:pPr>
        <w:widowControl/>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„4.6.1</w:t>
      </w:r>
      <w:r w:rsidRPr="002B62A6">
        <w:rPr>
          <w:rFonts w:ascii="Segoe UI" w:eastAsiaTheme="minorHAnsi" w:hAnsi="Segoe UI" w:cs="Segoe UI"/>
          <w:bCs/>
          <w:color w:val="auto"/>
          <w:sz w:val="22"/>
          <w:szCs w:val="22"/>
          <w:lang w:eastAsia="en-US" w:bidi="ar-SA"/>
        </w:rPr>
        <w:tab/>
      </w:r>
      <w:r w:rsidR="00DA5356" w:rsidRPr="002B62A6">
        <w:rPr>
          <w:rFonts w:ascii="Segoe UI" w:eastAsiaTheme="minorHAnsi" w:hAnsi="Segoe UI" w:cs="Segoe UI"/>
          <w:bCs/>
          <w:color w:val="auto"/>
          <w:sz w:val="22"/>
          <w:szCs w:val="22"/>
          <w:lang w:eastAsia="en-US" w:bidi="ar-SA"/>
        </w:rPr>
        <w:t>Strany</w:t>
      </w:r>
      <w:r w:rsidRPr="002B62A6">
        <w:rPr>
          <w:rFonts w:ascii="Segoe UI" w:eastAsiaTheme="minorHAnsi" w:hAnsi="Segoe UI" w:cs="Segoe UI"/>
          <w:bCs/>
          <w:color w:val="auto"/>
          <w:sz w:val="22"/>
          <w:szCs w:val="22"/>
          <w:lang w:eastAsia="en-US" w:bidi="ar-SA"/>
        </w:rPr>
        <w:t xml:space="preserve"> jsou oprávněn</w:t>
      </w:r>
      <w:r w:rsidR="00DA5356" w:rsidRPr="002B62A6">
        <w:rPr>
          <w:rFonts w:ascii="Segoe UI" w:eastAsiaTheme="minorHAnsi" w:hAnsi="Segoe UI" w:cs="Segoe UI"/>
          <w:bCs/>
          <w:color w:val="auto"/>
          <w:sz w:val="22"/>
          <w:szCs w:val="22"/>
          <w:lang w:eastAsia="en-US" w:bidi="ar-SA"/>
        </w:rPr>
        <w:t xml:space="preserve">y </w:t>
      </w:r>
      <w:r w:rsidRPr="002B62A6">
        <w:rPr>
          <w:rFonts w:ascii="Segoe UI" w:eastAsiaTheme="minorHAnsi" w:hAnsi="Segoe UI" w:cs="Segoe UI"/>
          <w:bCs/>
          <w:color w:val="auto"/>
          <w:sz w:val="22"/>
          <w:szCs w:val="22"/>
          <w:lang w:eastAsia="en-US" w:bidi="ar-SA"/>
        </w:rPr>
        <w:t xml:space="preserve">odstoupit od smlouvy anebo ji vypovědět z důvodů, které jsou uvedeny v obecných anebo zvláštních obchodních podmínkách. Pro předčasné ukončení </w:t>
      </w:r>
      <w:r w:rsidR="00DA5356" w:rsidRPr="002B62A6">
        <w:rPr>
          <w:rFonts w:ascii="Segoe UI" w:eastAsiaTheme="minorHAnsi" w:hAnsi="Segoe UI" w:cs="Segoe UI"/>
          <w:bCs/>
          <w:color w:val="auto"/>
          <w:sz w:val="22"/>
          <w:szCs w:val="22"/>
          <w:lang w:eastAsia="en-US" w:bidi="ar-SA"/>
        </w:rPr>
        <w:t>Smlouvy</w:t>
      </w:r>
      <w:r w:rsidRPr="002B62A6">
        <w:rPr>
          <w:rFonts w:ascii="Segoe UI" w:eastAsiaTheme="minorHAnsi" w:hAnsi="Segoe UI" w:cs="Segoe UI"/>
          <w:bCs/>
          <w:color w:val="auto"/>
          <w:sz w:val="22"/>
          <w:szCs w:val="22"/>
          <w:lang w:eastAsia="en-US" w:bidi="ar-SA"/>
        </w:rPr>
        <w:t xml:space="preserve"> (tj. odstoupením anebo výpovědí) platí následující pravidla:</w:t>
      </w:r>
    </w:p>
    <w:p w14:paraId="159D513A" w14:textId="49027C88" w:rsidR="00DA5356" w:rsidRPr="002B62A6" w:rsidRDefault="00BF4CAC"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lastRenderedPageBreak/>
        <w:t>Objednatel je oprávněn</w:t>
      </w:r>
      <w:r w:rsidR="00DA5356" w:rsidRPr="002B62A6">
        <w:rPr>
          <w:rFonts w:ascii="Segoe UI" w:eastAsiaTheme="minorHAnsi" w:hAnsi="Segoe UI" w:cs="Segoe UI"/>
          <w:bCs/>
          <w:color w:val="auto"/>
          <w:sz w:val="22"/>
          <w:szCs w:val="22"/>
          <w:lang w:eastAsia="en-US" w:bidi="ar-SA"/>
        </w:rPr>
        <w:t xml:space="preserve"> </w:t>
      </w:r>
      <w:r w:rsidRPr="002B62A6">
        <w:rPr>
          <w:rFonts w:ascii="Segoe UI" w:eastAsiaTheme="minorHAnsi" w:hAnsi="Segoe UI" w:cs="Segoe UI"/>
          <w:bCs/>
          <w:color w:val="auto"/>
          <w:sz w:val="22"/>
          <w:szCs w:val="22"/>
          <w:lang w:eastAsia="en-US" w:bidi="ar-SA"/>
        </w:rPr>
        <w:t>odstoupit i jen od části Plnění dle Smlouvy</w:t>
      </w:r>
      <w:r w:rsidR="00093582" w:rsidRPr="002B62A6">
        <w:rPr>
          <w:rFonts w:ascii="Segoe UI" w:eastAsiaTheme="minorHAnsi" w:hAnsi="Segoe UI" w:cs="Segoe UI"/>
          <w:bCs/>
          <w:color w:val="auto"/>
          <w:sz w:val="22"/>
          <w:szCs w:val="22"/>
          <w:lang w:eastAsia="en-US" w:bidi="ar-SA"/>
        </w:rPr>
        <w:t xml:space="preserve"> či vypovědět jen část Smlouvy</w:t>
      </w:r>
      <w:r w:rsidRPr="002B62A6">
        <w:rPr>
          <w:rFonts w:ascii="Segoe UI" w:eastAsiaTheme="minorHAnsi" w:hAnsi="Segoe UI" w:cs="Segoe UI"/>
          <w:bCs/>
          <w:color w:val="auto"/>
          <w:sz w:val="22"/>
          <w:szCs w:val="22"/>
          <w:lang w:eastAsia="en-US" w:bidi="ar-SA"/>
        </w:rPr>
        <w:t>;</w:t>
      </w:r>
    </w:p>
    <w:p w14:paraId="64FAD993" w14:textId="7839697A" w:rsidR="00DA5356" w:rsidRPr="002B62A6"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 xml:space="preserve">v případě předčasného ukončení Smlouvy nenáleží Konzultantovi kompenzace </w:t>
      </w:r>
      <w:r w:rsidR="00BF4CAC" w:rsidRPr="002B62A6">
        <w:rPr>
          <w:rFonts w:ascii="Segoe UI" w:eastAsiaTheme="minorHAnsi" w:hAnsi="Segoe UI" w:cs="Segoe UI"/>
          <w:bCs/>
          <w:color w:val="auto"/>
          <w:sz w:val="22"/>
          <w:szCs w:val="22"/>
          <w:lang w:eastAsia="en-US" w:bidi="ar-SA"/>
        </w:rPr>
        <w:t>N</w:t>
      </w:r>
      <w:r w:rsidRPr="002B62A6">
        <w:rPr>
          <w:rFonts w:ascii="Segoe UI" w:eastAsiaTheme="minorHAnsi" w:hAnsi="Segoe UI" w:cs="Segoe UI"/>
          <w:bCs/>
          <w:color w:val="auto"/>
          <w:sz w:val="22"/>
          <w:szCs w:val="22"/>
          <w:lang w:eastAsia="en-US" w:bidi="ar-SA"/>
        </w:rPr>
        <w:t>ákladů, ani náhrada škody včetně ušlého zisku, ani jiné nároky peněžitého či jiného charakteru, vzniklé v souvislosti s takovým ukončením Smlouvy;</w:t>
      </w:r>
    </w:p>
    <w:p w14:paraId="789621E1" w14:textId="50022087" w:rsidR="00DA5356" w:rsidRPr="002B62A6"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předčasným ukončením Smlouvy nejsou dotčena již vznikl</w:t>
      </w:r>
      <w:r w:rsidR="004A611F" w:rsidRPr="002B62A6">
        <w:rPr>
          <w:rFonts w:ascii="Segoe UI" w:eastAsiaTheme="minorHAnsi" w:hAnsi="Segoe UI" w:cs="Segoe UI"/>
          <w:bCs/>
          <w:color w:val="auto"/>
          <w:sz w:val="22"/>
          <w:szCs w:val="22"/>
          <w:lang w:eastAsia="en-US" w:bidi="ar-SA"/>
        </w:rPr>
        <w:t>á</w:t>
      </w:r>
      <w:r w:rsidRPr="002B62A6">
        <w:rPr>
          <w:rFonts w:ascii="Segoe UI" w:eastAsiaTheme="minorHAnsi" w:hAnsi="Segoe UI" w:cs="Segoe UI"/>
          <w:bCs/>
          <w:color w:val="auto"/>
          <w:sz w:val="22"/>
          <w:szCs w:val="22"/>
          <w:lang w:eastAsia="en-US" w:bidi="ar-SA"/>
        </w:rPr>
        <w:t xml:space="preserve"> oprávnění, nároky a závazky smluvních stran, zejména případné nároky na smluvní pokuty nebo náhradu škody, které vznikly v důsledku porušení povinností z této Smlouvy</w:t>
      </w:r>
      <w:r w:rsidR="006E4548" w:rsidRPr="002B62A6">
        <w:rPr>
          <w:rFonts w:ascii="Segoe UI" w:eastAsiaTheme="minorHAnsi" w:hAnsi="Segoe UI" w:cs="Segoe UI"/>
          <w:bCs/>
          <w:color w:val="auto"/>
          <w:sz w:val="22"/>
          <w:szCs w:val="22"/>
          <w:lang w:eastAsia="en-US" w:bidi="ar-SA"/>
        </w:rPr>
        <w:t>;</w:t>
      </w:r>
    </w:p>
    <w:p w14:paraId="38ADAC96" w14:textId="3132ADE2" w:rsidR="006E4548" w:rsidRPr="002B62A6" w:rsidRDefault="006E4548"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není-li níže uvedeno jinak, Objednatel odstupuje od Smlouvy s okamžitým účinkem.</w:t>
      </w:r>
    </w:p>
    <w:p w14:paraId="2DE63563" w14:textId="1C5BB58D" w:rsidR="00DA5356" w:rsidRPr="002B62A6" w:rsidRDefault="00DA5356" w:rsidP="006759AE">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auto"/>
          <w:sz w:val="22"/>
          <w:szCs w:val="22"/>
          <w:lang w:eastAsia="en-US" w:bidi="ar-SA"/>
        </w:rPr>
        <w:t>4.6.2</w:t>
      </w:r>
      <w:r w:rsidRPr="002B62A6">
        <w:rPr>
          <w:rFonts w:ascii="Segoe UI" w:eastAsiaTheme="minorHAnsi" w:hAnsi="Segoe UI" w:cs="Segoe UI"/>
          <w:bCs/>
          <w:color w:val="auto"/>
          <w:sz w:val="22"/>
          <w:szCs w:val="22"/>
          <w:lang w:eastAsia="en-US" w:bidi="ar-SA"/>
        </w:rPr>
        <w:tab/>
      </w:r>
      <w:r w:rsidRPr="002B62A6">
        <w:rPr>
          <w:rFonts w:ascii="Segoe UI" w:eastAsiaTheme="minorHAnsi" w:hAnsi="Segoe UI" w:cs="Segoe UI"/>
          <w:bCs/>
          <w:color w:val="000000" w:themeColor="text1"/>
          <w:sz w:val="22"/>
          <w:szCs w:val="22"/>
          <w:lang w:eastAsia="en-US" w:bidi="ar-SA"/>
        </w:rPr>
        <w:t>Jestliže je Smlouva předčasně ukončena podle Pod-článk</w:t>
      </w:r>
      <w:r w:rsidR="006E4548" w:rsidRPr="002B62A6">
        <w:rPr>
          <w:rFonts w:ascii="Segoe UI" w:eastAsiaTheme="minorHAnsi" w:hAnsi="Segoe UI" w:cs="Segoe UI"/>
          <w:bCs/>
          <w:color w:val="000000" w:themeColor="text1"/>
          <w:sz w:val="22"/>
          <w:szCs w:val="22"/>
          <w:lang w:eastAsia="en-US" w:bidi="ar-SA"/>
        </w:rPr>
        <w:t xml:space="preserve">ů 4.6.3 a </w:t>
      </w:r>
      <w:r w:rsidRPr="002B62A6">
        <w:rPr>
          <w:rFonts w:ascii="Segoe UI" w:eastAsiaTheme="minorHAnsi" w:hAnsi="Segoe UI" w:cs="Segoe UI"/>
          <w:bCs/>
          <w:color w:val="000000" w:themeColor="text1"/>
          <w:sz w:val="22"/>
          <w:szCs w:val="22"/>
          <w:lang w:eastAsia="en-US" w:bidi="ar-SA"/>
        </w:rPr>
        <w:t>4.6.5, je Objednatel, aniž by tím byla dotčena jeho jakákoli jiná práva podle Smlouvy, oprávněn:</w:t>
      </w:r>
    </w:p>
    <w:p w14:paraId="739AD24E" w14:textId="1C4E38AB"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převzít od Konzultanta veškeré dokumenty, informace, výpočty a jiné výstupy, ať již v elektronické nebo jin</w:t>
      </w:r>
      <w:r w:rsidR="00B666D5" w:rsidRPr="002B62A6">
        <w:rPr>
          <w:rFonts w:ascii="Segoe UI" w:eastAsiaTheme="minorHAnsi" w:hAnsi="Segoe UI" w:cs="Segoe UI"/>
          <w:bCs/>
          <w:color w:val="000000" w:themeColor="text1"/>
          <w:sz w:val="22"/>
          <w:szCs w:val="22"/>
          <w:lang w:eastAsia="en-US" w:bidi="ar-SA"/>
        </w:rPr>
        <w:t>é</w:t>
      </w:r>
      <w:r w:rsidRPr="002B62A6">
        <w:rPr>
          <w:rFonts w:ascii="Segoe UI" w:eastAsiaTheme="minorHAnsi" w:hAnsi="Segoe UI" w:cs="Segoe UI"/>
          <w:bCs/>
          <w:color w:val="000000" w:themeColor="text1"/>
          <w:sz w:val="22"/>
          <w:szCs w:val="22"/>
          <w:lang w:eastAsia="en-US" w:bidi="ar-SA"/>
        </w:rPr>
        <w:t xml:space="preserve"> formě, které souvisejí se Službami poskytnutými do data ukončení Smlouvy a které jsou nezbytné pro to, aby mohl Objednatel dokončit Služby sám nebo s pomocí jiného konzultanta (všechny dokumenty v elektronické podobě musí být editovatelné); </w:t>
      </w:r>
    </w:p>
    <w:p w14:paraId="4E74E831" w14:textId="77777777"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požadovat přiměřenou náhradu nákladů, které mu vznikly v přímém důsledku ukončení, zejména, ne však výlučně, dodatečných nákladů způsobených zajištěním toho, aby byly Služby dokončeny jiným konzultantem;</w:t>
      </w:r>
    </w:p>
    <w:p w14:paraId="0728E990" w14:textId="439BE389"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zadržet platby splatné Konzultantovi do doby, než budou předány veškeré dokumenty, informace, výpočty a jiné výstupy nezbytné pro to, aby mohl Objednatel dokončit Služby.</w:t>
      </w:r>
    </w:p>
    <w:p w14:paraId="165BC317" w14:textId="23CF0442"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4.6.3</w:t>
      </w:r>
      <w:r w:rsidRPr="002B62A6">
        <w:rPr>
          <w:rFonts w:ascii="Segoe UI" w:eastAsiaTheme="minorHAnsi" w:hAnsi="Segoe UI" w:cs="Segoe UI"/>
          <w:bCs/>
          <w:color w:val="000000" w:themeColor="text1"/>
          <w:sz w:val="22"/>
          <w:szCs w:val="22"/>
          <w:lang w:eastAsia="en-US" w:bidi="ar-SA"/>
        </w:rPr>
        <w:tab/>
        <w:t xml:space="preserve">Objednatel je oprávněn kdykoliv Smlouvu vypovědět dle vlastního uvážení oznámením takové výpovědi Konzultantovi. Výpověď nabude účinnosti 28 (slovy: dvacet osm) dnů poté, co Konzultant obdrží toto oznámení. </w:t>
      </w:r>
    </w:p>
    <w:p w14:paraId="5CE9E739" w14:textId="5957FE1B"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 doručení výpovědi musí Konzultant skončit poskytování veškerých dalších Služeb mimo činností, ke kterým dal Objednatel písemný pokyn.</w:t>
      </w:r>
    </w:p>
    <w:p w14:paraId="787FCCCD" w14:textId="5A1D0979"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4.6.4</w:t>
      </w:r>
      <w:r w:rsidRPr="002B62A6">
        <w:rPr>
          <w:rFonts w:ascii="Segoe UI" w:eastAsiaTheme="minorHAnsi" w:hAnsi="Segoe UI" w:cs="Segoe UI"/>
          <w:bCs/>
          <w:color w:val="000000" w:themeColor="text1"/>
          <w:sz w:val="22"/>
          <w:szCs w:val="22"/>
          <w:lang w:eastAsia="en-US" w:bidi="ar-SA"/>
        </w:rPr>
        <w:tab/>
        <w:t>Konzultant je oprávněn vypovědět Smlouvu</w:t>
      </w:r>
      <w:r w:rsidR="00ED43AE" w:rsidRPr="002B62A6">
        <w:rPr>
          <w:rFonts w:ascii="Segoe UI" w:eastAsiaTheme="minorHAnsi" w:hAnsi="Segoe UI" w:cs="Segoe UI"/>
          <w:bCs/>
          <w:color w:val="000000" w:themeColor="text1"/>
          <w:sz w:val="22"/>
          <w:szCs w:val="22"/>
          <w:lang w:eastAsia="en-US" w:bidi="ar-SA"/>
        </w:rPr>
        <w:t xml:space="preserve"> z následujících důvodů:</w:t>
      </w:r>
    </w:p>
    <w:p w14:paraId="46ECA92D" w14:textId="2B9B1092" w:rsidR="00ED43AE" w:rsidRPr="002B62A6"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neobdrží-li do 28 (slovy: dvacet osm) dnů po splatnosti faktury úplnou platbu za danou fakturu; Konzultant je v takovém případě nejprve povinen Objednatele na dané porušení Smlouvy upozornit a poskytnout mu přiměřenou lhůtu ke </w:t>
      </w:r>
      <w:r w:rsidR="00BF4CAC" w:rsidRPr="002B62A6">
        <w:rPr>
          <w:rFonts w:ascii="Segoe UI" w:eastAsiaTheme="minorHAnsi" w:hAnsi="Segoe UI" w:cs="Segoe UI"/>
          <w:bCs/>
          <w:color w:val="000000" w:themeColor="text1"/>
          <w:sz w:val="22"/>
          <w:szCs w:val="22"/>
          <w:lang w:eastAsia="en-US" w:bidi="ar-SA"/>
        </w:rPr>
        <w:t>z</w:t>
      </w:r>
      <w:r w:rsidRPr="002B62A6">
        <w:rPr>
          <w:rFonts w:ascii="Segoe UI" w:eastAsiaTheme="minorHAnsi" w:hAnsi="Segoe UI" w:cs="Segoe UI"/>
          <w:bCs/>
          <w:color w:val="000000" w:themeColor="text1"/>
          <w:sz w:val="22"/>
          <w:szCs w:val="22"/>
          <w:lang w:eastAsia="en-US" w:bidi="ar-SA"/>
        </w:rPr>
        <w:t xml:space="preserve">jednání nápravy; za přiměřenou lhůtu se považuje jakákoliv lhůta delší než </w:t>
      </w:r>
      <w:r w:rsidR="005C7052" w:rsidRPr="002B62A6">
        <w:rPr>
          <w:rFonts w:ascii="Segoe UI" w:eastAsiaTheme="minorHAnsi" w:hAnsi="Segoe UI" w:cs="Segoe UI"/>
          <w:bCs/>
          <w:color w:val="000000" w:themeColor="text1"/>
          <w:sz w:val="22"/>
          <w:szCs w:val="22"/>
          <w:lang w:eastAsia="en-US" w:bidi="ar-SA"/>
        </w:rPr>
        <w:t>28</w:t>
      </w:r>
      <w:r w:rsidRPr="002B62A6">
        <w:rPr>
          <w:rFonts w:ascii="Segoe UI" w:eastAsiaTheme="minorHAnsi" w:hAnsi="Segoe UI" w:cs="Segoe UI"/>
          <w:bCs/>
          <w:color w:val="000000" w:themeColor="text1"/>
          <w:sz w:val="22"/>
          <w:szCs w:val="22"/>
          <w:lang w:eastAsia="en-US" w:bidi="ar-SA"/>
        </w:rPr>
        <w:t xml:space="preserve"> (slovy: </w:t>
      </w:r>
      <w:r w:rsidR="005C7052" w:rsidRPr="002B62A6">
        <w:rPr>
          <w:rFonts w:ascii="Segoe UI" w:eastAsiaTheme="minorHAnsi" w:hAnsi="Segoe UI" w:cs="Segoe UI"/>
          <w:bCs/>
          <w:color w:val="000000" w:themeColor="text1"/>
          <w:sz w:val="22"/>
          <w:szCs w:val="22"/>
          <w:lang w:eastAsia="en-US" w:bidi="ar-SA"/>
        </w:rPr>
        <w:t>dvacet osm</w:t>
      </w:r>
      <w:r w:rsidRPr="002B62A6">
        <w:rPr>
          <w:rFonts w:ascii="Segoe UI" w:eastAsiaTheme="minorHAnsi" w:hAnsi="Segoe UI" w:cs="Segoe UI"/>
          <w:bCs/>
          <w:color w:val="000000" w:themeColor="text1"/>
          <w:sz w:val="22"/>
          <w:szCs w:val="22"/>
          <w:lang w:eastAsia="en-US" w:bidi="ar-SA"/>
        </w:rPr>
        <w:t>) dnů.</w:t>
      </w:r>
    </w:p>
    <w:p w14:paraId="7E9E8BC8" w14:textId="146A08D8" w:rsidR="00ED43AE" w:rsidRPr="002B62A6"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pokud došlo k přerušení Služeb dle Smlouvy po nepřetržitou dobu delší než 180 (slovy: sto osmdesát) dnů.</w:t>
      </w:r>
    </w:p>
    <w:p w14:paraId="55FC3A79" w14:textId="17D9260D" w:rsidR="005C7052" w:rsidRPr="002B62A6" w:rsidRDefault="005C7052" w:rsidP="006759AE">
      <w:pPr>
        <w:widowControl/>
        <w:autoSpaceDE w:val="0"/>
        <w:autoSpaceDN w:val="0"/>
        <w:adjustRightInd w:val="0"/>
        <w:spacing w:before="60" w:after="60" w:line="276" w:lineRule="auto"/>
        <w:ind w:left="36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Výpověď nabude účinnosti 56 (slovy: padesát šest) dnů poté, co Objednatel obdrží toto Oznámení.</w:t>
      </w:r>
    </w:p>
    <w:p w14:paraId="03E0CF56" w14:textId="197799A6" w:rsidR="005C7052" w:rsidRPr="002B62A6" w:rsidRDefault="00B666D5" w:rsidP="00B666D5">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4.6.5</w:t>
      </w:r>
      <w:r w:rsidRPr="002B62A6">
        <w:rPr>
          <w:rFonts w:ascii="Segoe UI" w:eastAsiaTheme="minorHAnsi" w:hAnsi="Segoe UI" w:cs="Segoe UI"/>
          <w:color w:val="000000" w:themeColor="text1"/>
          <w:sz w:val="22"/>
          <w:szCs w:val="22"/>
          <w:lang w:eastAsia="en-US" w:bidi="ar-SA"/>
        </w:rPr>
        <w:tab/>
      </w:r>
      <w:r w:rsidR="005C7052" w:rsidRPr="002B62A6">
        <w:rPr>
          <w:rFonts w:ascii="Segoe UI" w:eastAsiaTheme="minorHAnsi" w:hAnsi="Segoe UI" w:cs="Segoe UI"/>
          <w:color w:val="000000" w:themeColor="text1"/>
          <w:sz w:val="22"/>
          <w:szCs w:val="22"/>
          <w:lang w:eastAsia="en-US" w:bidi="ar-SA"/>
        </w:rPr>
        <w:t>Odstoupení od smlouvy Objednatelem:</w:t>
      </w:r>
    </w:p>
    <w:p w14:paraId="53098429" w14:textId="41083D1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Jestliže Konzultant bez řádného oprávnění podstatným způsobem porušuje Smlouvu, může Objednatel dát Konzultantovi Oznámení popisující porušení a požadovaná </w:t>
      </w:r>
      <w:r w:rsidRPr="002B62A6">
        <w:rPr>
          <w:rFonts w:ascii="Segoe UI" w:eastAsiaTheme="minorHAnsi" w:hAnsi="Segoe UI" w:cs="Segoe UI"/>
          <w:color w:val="000000" w:themeColor="text1"/>
          <w:sz w:val="22"/>
          <w:szCs w:val="22"/>
          <w:lang w:eastAsia="en-US" w:bidi="ar-SA"/>
        </w:rPr>
        <w:lastRenderedPageBreak/>
        <w:t xml:space="preserve">opatření k nápravě podle Smlouvy. Jestliže Konzultant nezjedná nápravu porušení do </w:t>
      </w:r>
      <w:r w:rsidR="00D60F18" w:rsidRPr="002B62A6">
        <w:rPr>
          <w:rFonts w:ascii="Segoe UI" w:eastAsiaTheme="minorHAnsi" w:hAnsi="Segoe UI" w:cs="Segoe UI"/>
          <w:color w:val="000000" w:themeColor="text1"/>
          <w:sz w:val="22"/>
          <w:szCs w:val="22"/>
          <w:lang w:eastAsia="en-US" w:bidi="ar-SA"/>
        </w:rPr>
        <w:t xml:space="preserve">28 (slovy: </w:t>
      </w:r>
      <w:r w:rsidRPr="002B62A6">
        <w:rPr>
          <w:rFonts w:ascii="Segoe UI" w:eastAsiaTheme="minorHAnsi" w:hAnsi="Segoe UI" w:cs="Segoe UI"/>
          <w:color w:val="000000" w:themeColor="text1"/>
          <w:sz w:val="22"/>
          <w:szCs w:val="22"/>
          <w:lang w:eastAsia="en-US" w:bidi="ar-SA"/>
        </w:rPr>
        <w:t>dvaceti osmi</w:t>
      </w:r>
      <w:r w:rsidR="00D60F18"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 xml:space="preserve"> dnů od vydání Oznámení, může Objednatel potom, co dá </w:t>
      </w:r>
      <w:r w:rsidR="00D60F18" w:rsidRPr="002B62A6">
        <w:rPr>
          <w:rFonts w:ascii="Segoe UI" w:eastAsiaTheme="minorHAnsi" w:hAnsi="Segoe UI" w:cs="Segoe UI"/>
          <w:color w:val="000000" w:themeColor="text1"/>
          <w:sz w:val="22"/>
          <w:szCs w:val="22"/>
          <w:lang w:eastAsia="en-US" w:bidi="ar-SA"/>
        </w:rPr>
        <w:t xml:space="preserve">14 (slovy: </w:t>
      </w:r>
      <w:r w:rsidRPr="002B62A6">
        <w:rPr>
          <w:rFonts w:ascii="Segoe UI" w:eastAsiaTheme="minorHAnsi" w:hAnsi="Segoe UI" w:cs="Segoe UI"/>
          <w:color w:val="000000" w:themeColor="text1"/>
          <w:sz w:val="22"/>
          <w:szCs w:val="22"/>
          <w:lang w:eastAsia="en-US" w:bidi="ar-SA"/>
        </w:rPr>
        <w:t>čtrnáct</w:t>
      </w:r>
      <w:r w:rsidR="00D60F18"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 xml:space="preserve"> dnů předem Oznámení Konzultantovi, odstoupit od Smlouvy.</w:t>
      </w:r>
    </w:p>
    <w:p w14:paraId="35706320" w14:textId="02BDC43D"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Objednatel může v souladu s podmínkami rozhodného práva a na základě odpovídajícího Oznámení odstoupit od Smlouvy v případě, že Konzultant zbankrotuje nebo se stane insolventním, jde do likvidace, je u něj zřízena správa konkurzní podstaty, jedná s věřiteli o vyrovnání nebo pokračuje v podnikání ve prospěch svých věřitelů pod správcem konkurzní podstaty, opatrovníkem nebo manažerem, popřípadě dojde k jakémukoli úkonu nebo události, které mají (podle příslušných Právních předpisů) podobný účinek jako jakýkoli z těchto úkonů nebo událostí. </w:t>
      </w:r>
    </w:p>
    <w:p w14:paraId="1842206F" w14:textId="12AF4A7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Objednatel může na základě odpovídajícího Oznámení odstoupit od Smlouvy v případě, že Konzultant poruší ustanovení v Pod-článku 1.10 [Korupce a podvod].</w:t>
      </w:r>
    </w:p>
    <w:p w14:paraId="671DBBDF" w14:textId="3D8EE85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lang w:eastAsia="en-US"/>
        </w:rPr>
        <w:t xml:space="preserve">Jestliže Konzultant naváže spolupráci se Zhotovitelem Díla, která by mohla narušovat důvěru Objednatele ve Služby vykonávané Konzultantem, je Objednatel oprávněn </w:t>
      </w:r>
      <w:r w:rsidR="006E4548" w:rsidRPr="002B62A6">
        <w:rPr>
          <w:rFonts w:ascii="Segoe UI" w:hAnsi="Segoe UI" w:cs="Segoe UI"/>
          <w:sz w:val="22"/>
          <w:szCs w:val="22"/>
          <w:lang w:eastAsia="en-US"/>
        </w:rPr>
        <w:t xml:space="preserve">na základě Oznámení </w:t>
      </w:r>
      <w:r w:rsidRPr="002B62A6">
        <w:rPr>
          <w:rFonts w:ascii="Segoe UI" w:hAnsi="Segoe UI" w:cs="Segoe UI"/>
          <w:sz w:val="22"/>
          <w:szCs w:val="22"/>
          <w:lang w:eastAsia="en-US"/>
        </w:rPr>
        <w:t>odstoupit od Smlouvy; Objednatel je v takovém případě oprávněn odstoupit od smlouvy pouze v nebytném rozsahu.</w:t>
      </w:r>
    </w:p>
    <w:p w14:paraId="4FE4CDFA" w14:textId="2A299CB7"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lang w:eastAsia="en-US"/>
        </w:rPr>
        <w:t>Jestliže nebylo schváleno financování Díla z prostředků, z nichž bylo financování předpokládáno v Zadávací dokumentac</w:t>
      </w:r>
      <w:r w:rsidR="004A611F" w:rsidRPr="002B62A6">
        <w:rPr>
          <w:rFonts w:ascii="Segoe UI" w:hAnsi="Segoe UI" w:cs="Segoe UI"/>
          <w:sz w:val="22"/>
          <w:szCs w:val="22"/>
          <w:lang w:eastAsia="en-US"/>
        </w:rPr>
        <w:t>i</w:t>
      </w:r>
      <w:r w:rsidRPr="002B62A6">
        <w:rPr>
          <w:rFonts w:ascii="Segoe UI" w:hAnsi="Segoe UI" w:cs="Segoe UI"/>
          <w:sz w:val="22"/>
          <w:szCs w:val="22"/>
          <w:lang w:eastAsia="en-US"/>
        </w:rPr>
        <w:t xml:space="preserve">, resp. zadávací dokumentace na výběr Zhotovitele Díla, je Objednatel oprávněn </w:t>
      </w:r>
      <w:r w:rsidR="006E4548" w:rsidRPr="002B62A6">
        <w:rPr>
          <w:rFonts w:ascii="Segoe UI" w:hAnsi="Segoe UI" w:cs="Segoe UI"/>
          <w:sz w:val="22"/>
          <w:szCs w:val="22"/>
          <w:lang w:eastAsia="en-US"/>
        </w:rPr>
        <w:t xml:space="preserve">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Pr="002B62A6">
        <w:rPr>
          <w:rFonts w:ascii="Segoe UI" w:hAnsi="Segoe UI" w:cs="Segoe UI"/>
          <w:sz w:val="22"/>
          <w:szCs w:val="22"/>
          <w:lang w:eastAsia="en-US"/>
        </w:rPr>
        <w:t>.</w:t>
      </w:r>
    </w:p>
    <w:p w14:paraId="172492BE" w14:textId="370C97E9"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auto"/>
          <w:sz w:val="22"/>
          <w:szCs w:val="22"/>
          <w:lang w:eastAsia="en-US" w:bidi="ar-SA"/>
        </w:rPr>
        <w:t xml:space="preserve">Jestliže bylo financování Díla z prostředků, z nichž bylo financování předpokládáno v Zadávací dokumentaci, resp. zadávací dokumentaci na výběr Zhotovitele Díla, podmíněno splněním podmínek, které by znamenaly podstatnou změnu Díla, </w:t>
      </w:r>
      <w:r w:rsidRPr="002B62A6">
        <w:rPr>
          <w:rFonts w:ascii="Segoe UI" w:hAnsi="Segoe UI" w:cs="Segoe UI"/>
          <w:sz w:val="22"/>
          <w:szCs w:val="22"/>
          <w:lang w:eastAsia="en-US"/>
        </w:rPr>
        <w:t xml:space="preserve">je Objednatel oprávněn </w:t>
      </w:r>
      <w:r w:rsidR="006E4548" w:rsidRPr="002B62A6">
        <w:rPr>
          <w:rFonts w:ascii="Segoe UI" w:hAnsi="Segoe UI" w:cs="Segoe UI"/>
          <w:sz w:val="22"/>
          <w:szCs w:val="22"/>
          <w:lang w:eastAsia="en-US"/>
        </w:rPr>
        <w:t xml:space="preserve">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001F371A" w:rsidRPr="002B62A6">
        <w:rPr>
          <w:rFonts w:ascii="Segoe UI" w:hAnsi="Segoe UI" w:cs="Segoe UI"/>
          <w:sz w:val="22"/>
          <w:szCs w:val="22"/>
          <w:lang w:eastAsia="en-US"/>
        </w:rPr>
        <w:t>.</w:t>
      </w:r>
    </w:p>
    <w:p w14:paraId="67593841" w14:textId="7E8BDEF2" w:rsidR="005C7052" w:rsidRPr="002B62A6" w:rsidRDefault="005C7052" w:rsidP="001F371A">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auto"/>
          <w:sz w:val="22"/>
          <w:szCs w:val="22"/>
          <w:lang w:eastAsia="en-US" w:bidi="ar-SA"/>
        </w:rPr>
        <w:t>Jestliže došlo k předčasnému ukončení smlouvy</w:t>
      </w:r>
      <w:r w:rsidR="00093582" w:rsidRPr="002B62A6">
        <w:rPr>
          <w:rFonts w:ascii="Segoe UI" w:eastAsiaTheme="minorHAnsi" w:hAnsi="Segoe UI" w:cs="Segoe UI"/>
          <w:color w:val="auto"/>
          <w:sz w:val="22"/>
          <w:szCs w:val="22"/>
          <w:lang w:eastAsia="en-US" w:bidi="ar-SA"/>
        </w:rPr>
        <w:t xml:space="preserve"> </w:t>
      </w:r>
      <w:r w:rsidRPr="002B62A6">
        <w:rPr>
          <w:rFonts w:ascii="Segoe UI" w:eastAsiaTheme="minorHAnsi" w:hAnsi="Segoe UI" w:cs="Segoe UI"/>
          <w:color w:val="auto"/>
          <w:sz w:val="22"/>
          <w:szCs w:val="22"/>
          <w:lang w:eastAsia="en-US" w:bidi="ar-SA"/>
        </w:rPr>
        <w:t xml:space="preserve">o Dílo uzavřené se Zhotovitelem Díla, </w:t>
      </w:r>
      <w:r w:rsidRPr="002B62A6">
        <w:rPr>
          <w:rFonts w:ascii="Segoe UI" w:hAnsi="Segoe UI" w:cs="Segoe UI"/>
          <w:sz w:val="22"/>
          <w:szCs w:val="22"/>
          <w:lang w:eastAsia="en-US"/>
        </w:rPr>
        <w:t>je Objednatel oprávněn</w:t>
      </w:r>
      <w:r w:rsidR="006E4548" w:rsidRPr="002B62A6">
        <w:rPr>
          <w:rFonts w:ascii="Segoe UI" w:hAnsi="Segoe UI" w:cs="Segoe UI"/>
          <w:sz w:val="22"/>
          <w:szCs w:val="22"/>
          <w:lang w:eastAsia="en-US"/>
        </w:rPr>
        <w:t xml:space="preserve"> 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Pr="002B62A6">
        <w:rPr>
          <w:rFonts w:ascii="Segoe UI" w:hAnsi="Segoe UI" w:cs="Segoe UI"/>
          <w:sz w:val="22"/>
          <w:szCs w:val="22"/>
          <w:lang w:eastAsia="en-US"/>
        </w:rPr>
        <w:t>.</w:t>
      </w:r>
    </w:p>
    <w:p w14:paraId="2D91D1E3" w14:textId="4D86686E" w:rsidR="00796FCB" w:rsidRPr="002B62A6" w:rsidRDefault="00796FCB" w:rsidP="00940D8B">
      <w:pPr>
        <w:widowControl/>
        <w:autoSpaceDE w:val="0"/>
        <w:autoSpaceDN w:val="0"/>
        <w:adjustRightInd w:val="0"/>
        <w:spacing w:before="120" w:line="276" w:lineRule="auto"/>
        <w:jc w:val="both"/>
        <w:rPr>
          <w:rFonts w:ascii="Segoe UI" w:eastAsiaTheme="minorHAnsi" w:hAnsi="Segoe UI" w:cs="Segoe UI"/>
          <w:bCs/>
          <w:color w:val="000000" w:themeColor="text1"/>
          <w:sz w:val="22"/>
          <w:szCs w:val="22"/>
          <w:lang w:eastAsia="en-US" w:bidi="ar-SA"/>
        </w:rPr>
      </w:pPr>
      <w:r w:rsidRPr="002B62A6">
        <w:rPr>
          <w:rFonts w:ascii="Segoe UI" w:hAnsi="Segoe UI" w:cs="Segoe UI"/>
          <w:b/>
          <w:sz w:val="22"/>
          <w:szCs w:val="22"/>
        </w:rPr>
        <w:t xml:space="preserve">Pod-článek 4.8. </w:t>
      </w:r>
      <w:r w:rsidRPr="002B62A6">
        <w:rPr>
          <w:rFonts w:ascii="Segoe UI" w:eastAsiaTheme="minorHAnsi" w:hAnsi="Segoe UI" w:cs="Segoe UI"/>
          <w:b/>
          <w:color w:val="000000" w:themeColor="text1"/>
          <w:sz w:val="22"/>
          <w:szCs w:val="22"/>
          <w:lang w:eastAsia="en-US" w:bidi="ar-SA"/>
        </w:rPr>
        <w:t>se ruší bez náhrady.</w:t>
      </w:r>
    </w:p>
    <w:p w14:paraId="03CAAC09" w14:textId="77777777" w:rsidR="001421C1" w:rsidRPr="002B62A6" w:rsidRDefault="001421C1" w:rsidP="000C3C74">
      <w:pPr>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5.1.1 se nahrazuje novým zněním:</w:t>
      </w:r>
    </w:p>
    <w:p w14:paraId="7E992693" w14:textId="2D0CFEBB" w:rsidR="00004393" w:rsidRPr="002B62A6" w:rsidRDefault="001421C1" w:rsidP="001421C1">
      <w:pPr>
        <w:widowControl/>
        <w:autoSpaceDE w:val="0"/>
        <w:autoSpaceDN w:val="0"/>
        <w:adjustRightInd w:val="0"/>
        <w:spacing w:line="276" w:lineRule="auto"/>
        <w:jc w:val="both"/>
        <w:rPr>
          <w:rFonts w:ascii="Segoe UI" w:hAnsi="Segoe UI" w:cs="Segoe UI"/>
          <w:sz w:val="22"/>
          <w:szCs w:val="22"/>
          <w:lang w:val="en-US"/>
        </w:rPr>
      </w:pPr>
      <w:r w:rsidRPr="002B62A6">
        <w:rPr>
          <w:rFonts w:ascii="Segoe UI" w:hAnsi="Segoe UI" w:cs="Segoe UI"/>
          <w:sz w:val="22"/>
          <w:szCs w:val="22"/>
        </w:rPr>
        <w:t xml:space="preserve">„Objednatel musí Konzultantovi zaplatit odměnu za </w:t>
      </w:r>
      <w:r w:rsidR="00E66FB3" w:rsidRPr="002B62A6">
        <w:rPr>
          <w:rFonts w:ascii="Segoe UI" w:hAnsi="Segoe UI" w:cs="Segoe UI"/>
          <w:sz w:val="22"/>
          <w:szCs w:val="22"/>
        </w:rPr>
        <w:t>Služby</w:t>
      </w:r>
      <w:r w:rsidRPr="002B62A6">
        <w:rPr>
          <w:rFonts w:ascii="Segoe UI" w:hAnsi="Segoe UI" w:cs="Segoe UI"/>
          <w:sz w:val="22"/>
          <w:szCs w:val="22"/>
        </w:rPr>
        <w:t xml:space="preserve"> v souladu se Zvláštními podmínkami a podrobnostmi stanovenými v Příloze 3 [Odměna a platba] dle Ceníku služeb v Příloze 1 </w:t>
      </w:r>
      <w:r w:rsidRPr="002B62A6">
        <w:rPr>
          <w:rFonts w:ascii="Segoe UI" w:hAnsi="Segoe UI" w:cs="Segoe UI"/>
          <w:sz w:val="22"/>
          <w:szCs w:val="22"/>
          <w:lang w:val="en-US"/>
        </w:rPr>
        <w:t>[</w:t>
      </w:r>
      <w:r w:rsidRPr="002B62A6">
        <w:rPr>
          <w:rFonts w:ascii="Segoe UI" w:hAnsi="Segoe UI" w:cs="Segoe UI"/>
          <w:sz w:val="22"/>
          <w:szCs w:val="22"/>
        </w:rPr>
        <w:t>Rozsah služeb včetně ceníku služeb</w:t>
      </w:r>
      <w:r w:rsidRPr="002B62A6">
        <w:rPr>
          <w:rFonts w:ascii="Segoe UI" w:hAnsi="Segoe UI" w:cs="Segoe UI"/>
          <w:sz w:val="22"/>
          <w:szCs w:val="22"/>
          <w:lang w:val="en-US"/>
        </w:rPr>
        <w:t>]</w:t>
      </w:r>
      <w:r w:rsidR="00004393" w:rsidRPr="002B62A6">
        <w:rPr>
          <w:rFonts w:ascii="Segoe UI" w:hAnsi="Segoe UI" w:cs="Segoe UI"/>
          <w:sz w:val="22"/>
          <w:szCs w:val="22"/>
          <w:lang w:val="en-US"/>
        </w:rPr>
        <w:t>.</w:t>
      </w:r>
      <w:r w:rsidR="000C3C74" w:rsidRPr="002B62A6">
        <w:rPr>
          <w:rFonts w:ascii="Segoe UI" w:hAnsi="Segoe UI" w:cs="Segoe UI"/>
          <w:sz w:val="22"/>
          <w:szCs w:val="22"/>
          <w:lang w:val="en-US"/>
        </w:rPr>
        <w:t xml:space="preserve"> </w:t>
      </w:r>
    </w:p>
    <w:p w14:paraId="11367C89" w14:textId="7F4FCCAB" w:rsidR="001421C1" w:rsidRPr="002B62A6" w:rsidRDefault="00743500"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Jednotkové </w:t>
      </w:r>
      <w:r w:rsidR="001421C1" w:rsidRPr="002B62A6">
        <w:rPr>
          <w:rFonts w:ascii="Segoe UI" w:hAnsi="Segoe UI" w:cs="Segoe UI"/>
          <w:sz w:val="22"/>
          <w:szCs w:val="22"/>
        </w:rPr>
        <w:t>sazby za Služby dle Ceníku služeb v Příloze 1 [Rozsah služeb včetně ceníku služeb] jsou závazné po celou dobu plnění.</w:t>
      </w:r>
    </w:p>
    <w:p w14:paraId="5CB2E82B" w14:textId="3A357537" w:rsidR="00EC0207" w:rsidRPr="002B62A6" w:rsidRDefault="00743500" w:rsidP="00743500">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Odměna za Služby bude Konzultantovi poskytována do výše limitu vyplývajícího z Přílohy 1 [Rozsah služeb včetně ceníku služeb], pokud byl takový uveden.”</w:t>
      </w:r>
    </w:p>
    <w:p w14:paraId="274681AA" w14:textId="2BB722E2" w:rsidR="001421C1" w:rsidRPr="002B62A6" w:rsidRDefault="001421C1" w:rsidP="00DD52AD">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5.1.</w:t>
      </w:r>
      <w:r w:rsidR="00A57733"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w:t>
      </w:r>
      <w:r w:rsidR="00A57733" w:rsidRPr="002B62A6">
        <w:rPr>
          <w:rFonts w:ascii="Segoe UI" w:eastAsiaTheme="minorHAnsi" w:hAnsi="Segoe UI" w:cs="Segoe UI"/>
          <w:b/>
          <w:color w:val="000000" w:themeColor="text1"/>
          <w:sz w:val="22"/>
          <w:szCs w:val="22"/>
          <w:lang w:eastAsia="en-US" w:bidi="ar-SA"/>
        </w:rPr>
        <w:t>nahrazuje novým zněním</w:t>
      </w:r>
      <w:r w:rsidRPr="002B62A6">
        <w:rPr>
          <w:rFonts w:ascii="Segoe UI" w:eastAsiaTheme="minorHAnsi" w:hAnsi="Segoe UI" w:cs="Segoe UI"/>
          <w:b/>
          <w:color w:val="000000" w:themeColor="text1"/>
          <w:sz w:val="22"/>
          <w:szCs w:val="22"/>
          <w:lang w:eastAsia="en-US" w:bidi="ar-SA"/>
        </w:rPr>
        <w:t xml:space="preserve">: </w:t>
      </w:r>
    </w:p>
    <w:p w14:paraId="56E90E6E"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nebude poskytovat Zálohy. Smluvní strany výslovně vylučují použití § 2611 občanského zákoníku.“</w:t>
      </w:r>
    </w:p>
    <w:p w14:paraId="690D2D7E" w14:textId="4F0EDE08" w:rsidR="00E20B84" w:rsidRPr="002B62A6" w:rsidRDefault="00E20B84" w:rsidP="00760DE0">
      <w:pPr>
        <w:widowControl/>
        <w:autoSpaceDE w:val="0"/>
        <w:autoSpaceDN w:val="0"/>
        <w:adjustRightInd w:val="0"/>
        <w:spacing w:before="240" w:line="276" w:lineRule="auto"/>
        <w:jc w:val="both"/>
        <w:rPr>
          <w:rFonts w:ascii="Segoe UI" w:hAnsi="Segoe UI" w:cs="Segoe UI"/>
          <w:b/>
          <w:bCs/>
          <w:sz w:val="22"/>
          <w:szCs w:val="22"/>
        </w:rPr>
      </w:pPr>
      <w:r w:rsidRPr="002B62A6">
        <w:rPr>
          <w:rFonts w:ascii="Segoe UI" w:hAnsi="Segoe UI" w:cs="Segoe UI"/>
          <w:b/>
          <w:bCs/>
          <w:sz w:val="22"/>
          <w:szCs w:val="22"/>
        </w:rPr>
        <w:t>Pod-článek 5.1.</w:t>
      </w:r>
      <w:r w:rsidR="00FC0DF9" w:rsidRPr="002B62A6">
        <w:rPr>
          <w:rFonts w:ascii="Segoe UI" w:hAnsi="Segoe UI" w:cs="Segoe UI"/>
          <w:b/>
          <w:bCs/>
          <w:sz w:val="22"/>
          <w:szCs w:val="22"/>
        </w:rPr>
        <w:t xml:space="preserve">3 </w:t>
      </w:r>
      <w:r w:rsidRPr="002B62A6">
        <w:rPr>
          <w:rFonts w:ascii="Segoe UI" w:hAnsi="Segoe UI" w:cs="Segoe UI"/>
          <w:b/>
          <w:bCs/>
          <w:sz w:val="22"/>
          <w:szCs w:val="22"/>
        </w:rPr>
        <w:t xml:space="preserve">se </w:t>
      </w:r>
      <w:r w:rsidR="00FC0DF9" w:rsidRPr="002B62A6">
        <w:rPr>
          <w:rFonts w:ascii="Segoe UI" w:eastAsiaTheme="minorHAnsi" w:hAnsi="Segoe UI" w:cs="Segoe UI"/>
          <w:b/>
          <w:color w:val="000000" w:themeColor="text1"/>
          <w:sz w:val="22"/>
          <w:szCs w:val="22"/>
          <w:lang w:eastAsia="en-US" w:bidi="ar-SA"/>
        </w:rPr>
        <w:t>nahrazuje novým zněním</w:t>
      </w:r>
      <w:r w:rsidRPr="002B62A6">
        <w:rPr>
          <w:rFonts w:ascii="Segoe UI" w:hAnsi="Segoe UI" w:cs="Segoe UI"/>
          <w:b/>
          <w:bCs/>
          <w:sz w:val="22"/>
          <w:szCs w:val="22"/>
        </w:rPr>
        <w:t>:</w:t>
      </w:r>
    </w:p>
    <w:p w14:paraId="4A3B7A90" w14:textId="77777777" w:rsidR="00D60F18" w:rsidRPr="002B62A6" w:rsidRDefault="00E20B84"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00760DE0" w:rsidRPr="002B62A6">
        <w:rPr>
          <w:rFonts w:ascii="Segoe UI" w:hAnsi="Segoe UI" w:cs="Segoe UI"/>
          <w:sz w:val="22"/>
          <w:szCs w:val="22"/>
        </w:rPr>
        <w:t>Cena za poskytování Služeb</w:t>
      </w:r>
      <w:r w:rsidR="00D60F18" w:rsidRPr="002B62A6">
        <w:rPr>
          <w:rFonts w:ascii="Segoe UI" w:hAnsi="Segoe UI" w:cs="Segoe UI"/>
          <w:sz w:val="22"/>
          <w:szCs w:val="22"/>
        </w:rPr>
        <w:t>:</w:t>
      </w:r>
    </w:p>
    <w:p w14:paraId="5CD4D2CE" w14:textId="0A12BFBC" w:rsidR="00D60F18" w:rsidRPr="002B62A6" w:rsidRDefault="00760DE0" w:rsidP="00F3743B">
      <w:pPr>
        <w:pStyle w:val="Odstavecseseznamem"/>
        <w:widowControl/>
        <w:numPr>
          <w:ilvl w:val="0"/>
          <w:numId w:val="55"/>
        </w:numPr>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dle Etapy výkonu činnosti správce stavby bud</w:t>
      </w:r>
      <w:r w:rsidR="00A41D25" w:rsidRPr="002B62A6">
        <w:rPr>
          <w:rFonts w:ascii="Segoe UI" w:hAnsi="Segoe UI" w:cs="Segoe UI"/>
          <w:sz w:val="22"/>
          <w:szCs w:val="22"/>
        </w:rPr>
        <w:t>e</w:t>
      </w:r>
      <w:r w:rsidRPr="002B62A6">
        <w:rPr>
          <w:rFonts w:ascii="Segoe UI" w:hAnsi="Segoe UI" w:cs="Segoe UI"/>
          <w:sz w:val="22"/>
          <w:szCs w:val="22"/>
        </w:rPr>
        <w:t xml:space="preserve"> navýšena za předpokladu, že Dílo nebude zhotoveno v předpokládaném termínu (</w:t>
      </w:r>
      <w:r w:rsidR="001175E6" w:rsidRPr="002B62A6">
        <w:rPr>
          <w:rFonts w:ascii="Segoe UI" w:hAnsi="Segoe UI" w:cs="Segoe UI"/>
          <w:sz w:val="22"/>
          <w:szCs w:val="22"/>
        </w:rPr>
        <w:t>3</w:t>
      </w:r>
      <w:r w:rsidR="00E54E74" w:rsidRPr="002B62A6">
        <w:rPr>
          <w:rFonts w:ascii="Segoe UI" w:hAnsi="Segoe UI" w:cs="Segoe UI"/>
          <w:sz w:val="22"/>
          <w:szCs w:val="22"/>
        </w:rPr>
        <w:t>0</w:t>
      </w:r>
      <w:r w:rsidR="001175E6" w:rsidRPr="002B62A6">
        <w:rPr>
          <w:rFonts w:ascii="Segoe UI" w:hAnsi="Segoe UI" w:cs="Segoe UI"/>
          <w:sz w:val="22"/>
          <w:szCs w:val="22"/>
        </w:rPr>
        <w:t xml:space="preserve"> </w:t>
      </w:r>
      <w:r w:rsidRPr="002B62A6">
        <w:rPr>
          <w:rFonts w:ascii="Segoe UI" w:hAnsi="Segoe UI" w:cs="Segoe UI"/>
          <w:sz w:val="22"/>
          <w:szCs w:val="22"/>
        </w:rPr>
        <w:t>měsíců)</w:t>
      </w:r>
      <w:r w:rsidR="00A41D25" w:rsidRPr="002B62A6">
        <w:rPr>
          <w:rFonts w:ascii="Segoe UI" w:hAnsi="Segoe UI" w:cs="Segoe UI"/>
          <w:sz w:val="22"/>
          <w:szCs w:val="22"/>
        </w:rPr>
        <w:t>, a Služby v rozsahu Etapy výkonu činnosti správce stavby budou poskytovány po delší dobu. Cena bude navýšena úměrně prodloužení délky poskytování Služeb v rozsahu Etapy výkonu činnosti správce stavby</w:t>
      </w:r>
      <w:r w:rsidR="007A7D49" w:rsidRPr="002B62A6">
        <w:rPr>
          <w:rFonts w:ascii="Segoe UI" w:hAnsi="Segoe UI" w:cs="Segoe UI"/>
          <w:sz w:val="22"/>
          <w:szCs w:val="22"/>
        </w:rPr>
        <w:t xml:space="preserve"> dle přílohy č. </w:t>
      </w:r>
      <w:r w:rsidR="00DC45C1" w:rsidRPr="002B62A6">
        <w:rPr>
          <w:rFonts w:ascii="Segoe UI" w:hAnsi="Segoe UI" w:cs="Segoe UI"/>
          <w:sz w:val="22"/>
          <w:szCs w:val="22"/>
        </w:rPr>
        <w:t>1</w:t>
      </w:r>
      <w:r w:rsidR="007A7D49" w:rsidRPr="002B62A6">
        <w:rPr>
          <w:rFonts w:ascii="Segoe UI" w:hAnsi="Segoe UI" w:cs="Segoe UI"/>
          <w:sz w:val="22"/>
          <w:szCs w:val="22"/>
        </w:rPr>
        <w:t>. Konzultant nemá nárok na navýšení odměny za výkon Služeb dle Etapy výkonu činnosti správce stavby</w:t>
      </w:r>
      <w:r w:rsidR="00B40B9B" w:rsidRPr="002B62A6">
        <w:rPr>
          <w:rFonts w:ascii="Segoe UI" w:hAnsi="Segoe UI" w:cs="Segoe UI"/>
          <w:sz w:val="22"/>
          <w:szCs w:val="22"/>
        </w:rPr>
        <w:t>,</w:t>
      </w:r>
      <w:r w:rsidR="007A7D49" w:rsidRPr="002B62A6">
        <w:rPr>
          <w:rFonts w:ascii="Segoe UI" w:hAnsi="Segoe UI" w:cs="Segoe UI"/>
          <w:sz w:val="22"/>
          <w:szCs w:val="22"/>
        </w:rPr>
        <w:t xml:space="preserve"> pokud je nedodržení zhotovení Díla v předpokládaném termínu přičitatelné Konzultantovi</w:t>
      </w:r>
      <w:r w:rsidR="00A41D25" w:rsidRPr="002B62A6">
        <w:rPr>
          <w:rFonts w:ascii="Segoe UI" w:hAnsi="Segoe UI" w:cs="Segoe UI"/>
          <w:sz w:val="22"/>
          <w:szCs w:val="22"/>
        </w:rPr>
        <w:t>.</w:t>
      </w:r>
    </w:p>
    <w:p w14:paraId="0D870BDD" w14:textId="77777777" w:rsidR="001421C1" w:rsidRPr="002B62A6" w:rsidRDefault="001421C1" w:rsidP="000C3C74">
      <w:pPr>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Pod-článek 5.2.1 se nahrazuje novým zněním:</w:t>
      </w:r>
    </w:p>
    <w:p w14:paraId="10DEDA21" w14:textId="2BC866FD"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b/>
          <w:sz w:val="22"/>
          <w:szCs w:val="22"/>
        </w:rPr>
        <w:t>„</w:t>
      </w:r>
      <w:r w:rsidRPr="002B62A6">
        <w:rPr>
          <w:rFonts w:ascii="Segoe UI" w:hAnsi="Segoe UI" w:cs="Segoe UI"/>
          <w:sz w:val="22"/>
          <w:szCs w:val="22"/>
        </w:rPr>
        <w:t>Každá faktura je splatná vždy do 30 dní ode dne vystavení, přičemž musí být doručena nejpozději 25 dní před její splatností na adresu Objednatele</w:t>
      </w:r>
      <w:r w:rsidR="00D60F18" w:rsidRPr="002B62A6">
        <w:rPr>
          <w:rFonts w:ascii="Segoe UI" w:hAnsi="Segoe UI" w:cs="Segoe UI"/>
          <w:sz w:val="22"/>
          <w:szCs w:val="22"/>
        </w:rPr>
        <w:t>.</w:t>
      </w:r>
      <w:r w:rsidRPr="002B62A6">
        <w:rPr>
          <w:rFonts w:ascii="Segoe UI" w:hAnsi="Segoe UI" w:cs="Segoe UI"/>
          <w:bCs/>
          <w:sz w:val="22"/>
          <w:szCs w:val="22"/>
        </w:rPr>
        <w:t>“</w:t>
      </w:r>
    </w:p>
    <w:p w14:paraId="7DC5214F" w14:textId="6013B014" w:rsidR="001421C1" w:rsidRPr="002B62A6" w:rsidRDefault="001421C1" w:rsidP="000C3C7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5.2.2 se </w:t>
      </w:r>
      <w:r w:rsidR="00777736" w:rsidRPr="002B62A6">
        <w:rPr>
          <w:rFonts w:ascii="Segoe UI" w:eastAsiaTheme="minorHAnsi" w:hAnsi="Segoe UI" w:cs="Segoe UI"/>
          <w:b/>
          <w:color w:val="000000" w:themeColor="text1"/>
          <w:sz w:val="22"/>
          <w:szCs w:val="22"/>
          <w:lang w:eastAsia="en-US" w:bidi="ar-SA"/>
        </w:rPr>
        <w:t>nahrazuje novým zněním</w:t>
      </w:r>
      <w:r w:rsidRPr="002B62A6">
        <w:rPr>
          <w:rFonts w:ascii="Segoe UI" w:eastAsiaTheme="minorHAnsi" w:hAnsi="Segoe UI" w:cs="Segoe UI"/>
          <w:b/>
          <w:color w:val="000000" w:themeColor="text1"/>
          <w:sz w:val="22"/>
          <w:szCs w:val="22"/>
          <w:lang w:eastAsia="en-US" w:bidi="ar-SA"/>
        </w:rPr>
        <w:t>:</w:t>
      </w:r>
    </w:p>
    <w:p w14:paraId="0E9BD0C2"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„Dohodnutou kompenzací za opožděnou platbu se rozumí úrok z prodlení ve výši stanovené obecně závaznými právními předpisy.“</w:t>
      </w:r>
    </w:p>
    <w:p w14:paraId="5E6DF8B5" w14:textId="77777777" w:rsidR="001421C1" w:rsidRPr="002B62A6" w:rsidRDefault="001421C1" w:rsidP="00D60F1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5.2.4 se nově doplňuje ve znění:</w:t>
      </w:r>
    </w:p>
    <w:p w14:paraId="3BEB187D" w14:textId="7CBDE49B"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vystaví fakturu – daňový doklad s náležitostmi daňového a účetního dokladu do </w:t>
      </w:r>
      <w:r w:rsidR="006C6504" w:rsidRPr="002B62A6">
        <w:rPr>
          <w:rFonts w:ascii="Segoe UI" w:hAnsi="Segoe UI" w:cs="Segoe UI"/>
          <w:sz w:val="22"/>
          <w:szCs w:val="22"/>
        </w:rPr>
        <w:t xml:space="preserve">patnácti </w:t>
      </w:r>
      <w:r w:rsidRPr="002B62A6">
        <w:rPr>
          <w:rFonts w:ascii="Segoe UI" w:hAnsi="Segoe UI" w:cs="Segoe UI"/>
          <w:sz w:val="22"/>
          <w:szCs w:val="22"/>
        </w:rPr>
        <w:t>(</w:t>
      </w:r>
      <w:r w:rsidR="006C6504" w:rsidRPr="002B62A6">
        <w:rPr>
          <w:rFonts w:ascii="Segoe UI" w:hAnsi="Segoe UI" w:cs="Segoe UI"/>
          <w:sz w:val="22"/>
          <w:szCs w:val="22"/>
        </w:rPr>
        <w:t>1</w:t>
      </w:r>
      <w:r w:rsidRPr="002B62A6">
        <w:rPr>
          <w:rFonts w:ascii="Segoe UI" w:hAnsi="Segoe UI" w:cs="Segoe UI"/>
          <w:sz w:val="22"/>
          <w:szCs w:val="22"/>
        </w:rPr>
        <w:t>5) dnů po ukončení příslušného fakturačního období, a to na jméno Objednatele</w:t>
      </w:r>
      <w:r w:rsidR="00D60F18" w:rsidRPr="002B62A6">
        <w:rPr>
          <w:rFonts w:ascii="Segoe UI" w:hAnsi="Segoe UI" w:cs="Segoe UI"/>
          <w:sz w:val="22"/>
          <w:szCs w:val="22"/>
        </w:rPr>
        <w:t xml:space="preserve"> </w:t>
      </w:r>
      <w:r w:rsidRPr="002B62A6">
        <w:rPr>
          <w:rFonts w:ascii="Segoe UI" w:hAnsi="Segoe UI" w:cs="Segoe UI"/>
          <w:sz w:val="22"/>
          <w:szCs w:val="22"/>
        </w:rPr>
        <w:t xml:space="preserve">v celé částce. DPH bude připočtena dle platných právních předpisů. </w:t>
      </w:r>
    </w:p>
    <w:p w14:paraId="451739FE" w14:textId="77777777" w:rsidR="001421C1" w:rsidRPr="002B62A6" w:rsidRDefault="001421C1" w:rsidP="001421C1">
      <w:pPr>
        <w:pStyle w:val="Odstavecseseznamem"/>
        <w:spacing w:line="276" w:lineRule="auto"/>
        <w:ind w:left="426" w:hanging="426"/>
        <w:jc w:val="both"/>
        <w:rPr>
          <w:rFonts w:ascii="Segoe UI" w:hAnsi="Segoe UI" w:cs="Segoe UI"/>
          <w:sz w:val="22"/>
          <w:szCs w:val="22"/>
        </w:rPr>
      </w:pPr>
      <w:r w:rsidRPr="002B62A6">
        <w:rPr>
          <w:rFonts w:ascii="Segoe UI" w:hAnsi="Segoe UI" w:cs="Segoe UI"/>
          <w:sz w:val="22"/>
          <w:szCs w:val="22"/>
        </w:rPr>
        <w:t xml:space="preserve">Datum uskutečnění zdanitelného plnění je: </w:t>
      </w:r>
    </w:p>
    <w:p w14:paraId="5D77FABB" w14:textId="77777777" w:rsidR="00D60F18" w:rsidRPr="002B62A6" w:rsidRDefault="001421C1" w:rsidP="00D60F18">
      <w:pPr>
        <w:pStyle w:val="Odstavecseseznamem"/>
        <w:numPr>
          <w:ilvl w:val="0"/>
          <w:numId w:val="57"/>
        </w:numPr>
        <w:spacing w:line="276" w:lineRule="auto"/>
        <w:jc w:val="both"/>
        <w:rPr>
          <w:rFonts w:ascii="Segoe UI" w:hAnsi="Segoe UI" w:cs="Segoe UI"/>
          <w:sz w:val="22"/>
          <w:szCs w:val="22"/>
        </w:rPr>
      </w:pPr>
      <w:r w:rsidRPr="002B62A6">
        <w:rPr>
          <w:rFonts w:ascii="Segoe UI" w:hAnsi="Segoe UI" w:cs="Segoe UI"/>
          <w:sz w:val="22"/>
          <w:szCs w:val="22"/>
        </w:rPr>
        <w:t xml:space="preserve">vždy poslední den kalendářního měsíce, za který je odměna účtována, pro služby hrazené jednou měsíčně, </w:t>
      </w:r>
    </w:p>
    <w:p w14:paraId="401F39BD" w14:textId="54EB2F07" w:rsidR="001421C1" w:rsidRPr="002B62A6" w:rsidRDefault="001421C1" w:rsidP="00D60F18">
      <w:pPr>
        <w:pStyle w:val="Odstavecseseznamem"/>
        <w:numPr>
          <w:ilvl w:val="0"/>
          <w:numId w:val="57"/>
        </w:numPr>
        <w:spacing w:line="276" w:lineRule="auto"/>
        <w:jc w:val="both"/>
        <w:rPr>
          <w:rFonts w:ascii="Segoe UI" w:hAnsi="Segoe UI" w:cs="Segoe UI"/>
          <w:sz w:val="22"/>
          <w:szCs w:val="22"/>
        </w:rPr>
      </w:pPr>
      <w:r w:rsidRPr="002B62A6">
        <w:rPr>
          <w:rFonts w:ascii="Segoe UI" w:hAnsi="Segoe UI" w:cs="Segoe UI"/>
          <w:sz w:val="22"/>
          <w:szCs w:val="22"/>
        </w:rPr>
        <w:t xml:space="preserve">v den podpisu písemného potvrzení o převzetí služeb bez vad a nedodělků Objednatelem pro Služby hrazené jednorázově po jejich splnění nebo ve splátkách odpovídajících splnění dílčích částí služeb. </w:t>
      </w:r>
    </w:p>
    <w:p w14:paraId="08F6EA32" w14:textId="7A5E810B"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Fakturu předá Konzultant Objednateli spolu s relevantními povinnými přílohami: Měsíční zprávou, evidencí odpracované doby nebo Soupis</w:t>
      </w:r>
      <w:r w:rsidR="00D60F18" w:rsidRPr="002B62A6">
        <w:rPr>
          <w:rFonts w:ascii="Segoe UI" w:hAnsi="Segoe UI" w:cs="Segoe UI"/>
          <w:sz w:val="22"/>
          <w:szCs w:val="22"/>
        </w:rPr>
        <w:t>em</w:t>
      </w:r>
      <w:r w:rsidRPr="002B62A6">
        <w:rPr>
          <w:rFonts w:ascii="Segoe UI" w:hAnsi="Segoe UI" w:cs="Segoe UI"/>
          <w:sz w:val="22"/>
          <w:szCs w:val="22"/>
        </w:rPr>
        <w:t xml:space="preserve"> skutečně vykonaných služeb.“</w:t>
      </w:r>
    </w:p>
    <w:p w14:paraId="0ADB09A8" w14:textId="1A0B4957" w:rsidR="001421C1" w:rsidRPr="002B62A6" w:rsidRDefault="001421C1" w:rsidP="00E20B84">
      <w:pPr>
        <w:keepNext/>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Doplňuje se nový Pod-článek 5.2.</w:t>
      </w:r>
      <w:r w:rsidR="00A57733" w:rsidRPr="002B62A6">
        <w:rPr>
          <w:rFonts w:ascii="Segoe UI" w:hAnsi="Segoe UI" w:cs="Segoe UI"/>
          <w:b/>
          <w:sz w:val="22"/>
          <w:szCs w:val="22"/>
        </w:rPr>
        <w:t>5</w:t>
      </w:r>
      <w:r w:rsidRPr="002B62A6">
        <w:rPr>
          <w:rFonts w:ascii="Segoe UI" w:hAnsi="Segoe UI" w:cs="Segoe UI"/>
          <w:b/>
          <w:sz w:val="22"/>
          <w:szCs w:val="22"/>
        </w:rPr>
        <w:t>, který zní následovně:</w:t>
      </w:r>
    </w:p>
    <w:p w14:paraId="34A71753" w14:textId="34D70923"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w:t>
      </w:r>
      <w:r w:rsidRPr="002B62A6">
        <w:rPr>
          <w:rFonts w:ascii="Segoe UI" w:hAnsi="Segoe UI" w:cs="Segoe UI"/>
          <w:sz w:val="22"/>
          <w:szCs w:val="22"/>
        </w:rPr>
        <w:t xml:space="preserve">Faktura – daňový doklad – vystavená Konzultantem, musí obsahovat náležitosti podle zákona č. 235/2004 Sb., o dani z přidané hodnoty, ve znění pozdějších předpisů a podle podmínek OPD </w:t>
      </w:r>
      <w:r w:rsidR="00E55FB1" w:rsidRPr="002B62A6">
        <w:rPr>
          <w:rFonts w:ascii="Segoe UI" w:hAnsi="Segoe UI" w:cs="Segoe UI"/>
          <w:sz w:val="22"/>
          <w:szCs w:val="22"/>
        </w:rPr>
        <w:t xml:space="preserve">3 </w:t>
      </w:r>
      <w:r w:rsidRPr="002B62A6">
        <w:rPr>
          <w:rFonts w:ascii="Segoe UI" w:hAnsi="Segoe UI" w:cs="Segoe UI"/>
          <w:sz w:val="22"/>
          <w:szCs w:val="22"/>
        </w:rPr>
        <w:t>(zejména uvedení registračního čísla a označení projektu).</w:t>
      </w:r>
      <w:r w:rsidRPr="002B62A6">
        <w:rPr>
          <w:rFonts w:ascii="Segoe UI" w:eastAsiaTheme="minorHAnsi" w:hAnsi="Segoe UI" w:cs="Segoe UI"/>
          <w:b/>
          <w:color w:val="000000" w:themeColor="text1"/>
          <w:sz w:val="22"/>
          <w:szCs w:val="22"/>
          <w:lang w:eastAsia="en-US" w:bidi="ar-SA"/>
        </w:rPr>
        <w:t>“</w:t>
      </w:r>
    </w:p>
    <w:p w14:paraId="527A06F3" w14:textId="118598A1" w:rsidR="001421C1" w:rsidRPr="002B62A6" w:rsidRDefault="001421C1" w:rsidP="005D4EB1">
      <w:pPr>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Doplňuje se nový Pod-článek 5.2.</w:t>
      </w:r>
      <w:r w:rsidR="003A5B17" w:rsidRPr="002B62A6">
        <w:rPr>
          <w:rFonts w:ascii="Segoe UI" w:hAnsi="Segoe UI" w:cs="Segoe UI"/>
          <w:b/>
          <w:sz w:val="22"/>
          <w:szCs w:val="22"/>
        </w:rPr>
        <w:t>6</w:t>
      </w:r>
      <w:r w:rsidRPr="002B62A6">
        <w:rPr>
          <w:rFonts w:ascii="Segoe UI" w:hAnsi="Segoe UI" w:cs="Segoe UI"/>
          <w:b/>
          <w:sz w:val="22"/>
          <w:szCs w:val="22"/>
        </w:rPr>
        <w:t>, který zní následovně:</w:t>
      </w:r>
    </w:p>
    <w:p w14:paraId="2195F4AE" w14:textId="6740750D"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w:t>
      </w:r>
      <w:r w:rsidRPr="002B62A6">
        <w:rPr>
          <w:rFonts w:ascii="Segoe UI" w:hAnsi="Segoe UI" w:cs="Segoe UI"/>
          <w:sz w:val="22"/>
          <w:szCs w:val="22"/>
        </w:rPr>
        <w:t>Faktury budou objednatelem hrazeny převodními příkazy.</w:t>
      </w:r>
      <w:r w:rsidR="005D4EB1" w:rsidRPr="002B62A6">
        <w:rPr>
          <w:rFonts w:ascii="Segoe UI" w:hAnsi="Segoe UI" w:cs="Segoe UI"/>
          <w:sz w:val="22"/>
          <w:szCs w:val="22"/>
        </w:rPr>
        <w:t xml:space="preserve"> </w:t>
      </w:r>
      <w:r w:rsidRPr="002B62A6">
        <w:rPr>
          <w:rFonts w:ascii="Segoe UI" w:hAnsi="Segoe UI" w:cs="Segoe UI"/>
          <w:sz w:val="22"/>
          <w:szCs w:val="22"/>
        </w:rPr>
        <w:t>Termínem úhrady faktury se rozumí termín odepsání částky z účtu Objednatele ve prospěch účtu Konzultanta.</w:t>
      </w:r>
      <w:r w:rsidRPr="002B62A6">
        <w:rPr>
          <w:rFonts w:ascii="Segoe UI" w:eastAsiaTheme="minorHAnsi" w:hAnsi="Segoe UI" w:cs="Segoe UI"/>
          <w:b/>
          <w:color w:val="000000" w:themeColor="text1"/>
          <w:sz w:val="22"/>
          <w:szCs w:val="22"/>
          <w:lang w:eastAsia="en-US" w:bidi="ar-SA"/>
        </w:rPr>
        <w:t>“</w:t>
      </w:r>
    </w:p>
    <w:p w14:paraId="2A2B0A4F" w14:textId="77777777" w:rsidR="001421C1" w:rsidRPr="002B62A6" w:rsidRDefault="001421C1" w:rsidP="005D4EB1">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5.4.1 se nahrazuje novým zněním:</w:t>
      </w:r>
    </w:p>
    <w:p w14:paraId="5037365D"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„Přijatá smluvní částka pokrývá všechny smluvní povinnosti Konzultanta a všechny záležitosti a věci nezbytné k řádnému poskytnutí Služeb podle Smlouvy (režijní náklady, souvisící výdaje, </w:t>
      </w:r>
      <w:r w:rsidRPr="002B62A6">
        <w:rPr>
          <w:rFonts w:ascii="Segoe UI" w:hAnsi="Segoe UI" w:cs="Segoe UI"/>
          <w:sz w:val="22"/>
          <w:szCs w:val="22"/>
        </w:rPr>
        <w:lastRenderedPageBreak/>
        <w:t>daně s výjimkou DPH a další závazky, správní a jiné poplatky, dopravné, stravné apod.), ledaže Smlouva nebo právní předpisy stanoví jinak.“</w:t>
      </w:r>
    </w:p>
    <w:p w14:paraId="78BEB655" w14:textId="77777777" w:rsidR="001421C1" w:rsidRPr="002B62A6" w:rsidRDefault="001421C1" w:rsidP="005D4EB1">
      <w:pPr>
        <w:spacing w:before="240" w:line="276" w:lineRule="auto"/>
        <w:ind w:right="170"/>
        <w:jc w:val="both"/>
        <w:rPr>
          <w:rFonts w:ascii="Segoe UI" w:hAnsi="Segoe UI" w:cs="Segoe UI"/>
          <w:b/>
          <w:sz w:val="22"/>
          <w:szCs w:val="22"/>
        </w:rPr>
      </w:pPr>
      <w:r w:rsidRPr="002B62A6">
        <w:rPr>
          <w:rFonts w:ascii="Segoe UI" w:hAnsi="Segoe UI" w:cs="Segoe UI"/>
          <w:b/>
          <w:sz w:val="22"/>
          <w:szCs w:val="22"/>
        </w:rPr>
        <w:t>Doplňuje se nový Pod-článek 5.5.2, který zní následovně:</w:t>
      </w:r>
    </w:p>
    <w:p w14:paraId="4765DC21"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„Nebude-li faktura obsahovat všechny údaje, náležitosti daňového dokladu podle platných právních předpisů a smluvních ujednání, povinnou přílohu v souladu s Pod-článkem 5.2.4 (Měsíční zpráva), nebo budou-li uvedeny chybné údaje ve faktuře či přílohách, je Objednatel oprávněn fakturu vrátit Konzultantovi bez zaplacení. Konzultant je povinen podle povahy nesprávnosti fakturu opravit nebo vystavit fakturu novou. V tomto případě se běh původní lhůty splatnosti přerušuje a nová lhůta splatnosti začne běžet doručením řádně opravené nebo nově vyhotovené faktury Objednateli.“</w:t>
      </w:r>
    </w:p>
    <w:p w14:paraId="29BAC491"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p>
    <w:p w14:paraId="7D13BBB3" w14:textId="77777777" w:rsidR="001421C1" w:rsidRPr="002B62A6" w:rsidRDefault="001421C1" w:rsidP="001421C1">
      <w:pPr>
        <w:widowControl/>
        <w:autoSpaceDE w:val="0"/>
        <w:autoSpaceDN w:val="0"/>
        <w:adjustRightInd w:val="0"/>
        <w:spacing w:line="276" w:lineRule="auto"/>
        <w:jc w:val="both"/>
        <w:rPr>
          <w:rFonts w:ascii="Segoe UI" w:hAnsi="Segoe UI" w:cs="Segoe UI"/>
          <w:b/>
          <w:sz w:val="22"/>
          <w:szCs w:val="22"/>
        </w:rPr>
      </w:pPr>
      <w:r w:rsidRPr="002B62A6">
        <w:rPr>
          <w:rFonts w:ascii="Segoe UI" w:hAnsi="Segoe UI" w:cs="Segoe UI"/>
          <w:b/>
          <w:sz w:val="22"/>
          <w:szCs w:val="22"/>
        </w:rPr>
        <w:t>V Pod-článku 5.6.2 se počet měsíců „12“ nahrazuje počtem „24“.</w:t>
      </w:r>
    </w:p>
    <w:p w14:paraId="2AD9B54A"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6.2.1 se doplňuje následovně:</w:t>
      </w:r>
    </w:p>
    <w:p w14:paraId="7D0C9373" w14:textId="30F700E5"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a Konzultant jsou oprávněni uplatnit nároky dle tohoto článku ve lhůtě 3 (slovy: tří) let od dokončení poskytování Služeb“</w:t>
      </w:r>
    </w:p>
    <w:p w14:paraId="12E99074"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6.3.1 se doplňuje následovně:</w:t>
      </w:r>
    </w:p>
    <w:p w14:paraId="258BC871" w14:textId="2D749EB8" w:rsidR="001421C1" w:rsidRPr="002B62A6" w:rsidRDefault="001421C1" w:rsidP="005D4EB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„Omezení kompenzace v podobě maximální částky kompenzace se neuplatní.“</w:t>
      </w:r>
    </w:p>
    <w:p w14:paraId="7E956379" w14:textId="2DC193EE" w:rsidR="001421C1" w:rsidRPr="002B62A6" w:rsidRDefault="001421C1" w:rsidP="005D4EB1">
      <w:pPr>
        <w:widowControl/>
        <w:autoSpaceDE w:val="0"/>
        <w:autoSpaceDN w:val="0"/>
        <w:adjustRightInd w:val="0"/>
        <w:spacing w:before="240" w:line="276" w:lineRule="auto"/>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6.3.4 se nově doplňuje ve znění:</w:t>
      </w:r>
    </w:p>
    <w:p w14:paraId="441623A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„Žádná ze Stran není odpovědná druhé Straně za ušlý zisk, ztrátu jakékoliv zakázky nebo za jakoukoli nepřímou nebo následnou ztrátu nebo škodu, která vznikne druhé Straně v souvislosti se Smlouvou.“</w:t>
      </w:r>
    </w:p>
    <w:p w14:paraId="7CDD5BA0"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Článek 6.4.1 se vypouští bez náhrady</w:t>
      </w:r>
    </w:p>
    <w:p w14:paraId="4F60701B"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6.6 se nově doplňuje s názvem „Odpovědnost za vady“</w:t>
      </w:r>
    </w:p>
    <w:p w14:paraId="0ABF8FAD"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6.6.1 se nově doplňuje ve znění: </w:t>
      </w:r>
    </w:p>
    <w:p w14:paraId="71F7865C"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odpovídá za vady, které mají výsledky poskytnutých Služeb v čase jejich odevzdání Objednateli, byť se projeví až později. Právo Objednatele založí i později vzniklá vada, kterou Konzultant způsobil porušením své povinnosti.“ </w:t>
      </w:r>
    </w:p>
    <w:p w14:paraId="11F5A104"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6.6.2 se nově doplňuje ve znění: </w:t>
      </w:r>
    </w:p>
    <w:p w14:paraId="172ED984"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„Lhůta pro oznámení vad činí 30 (slovy: třicet) dnů ode dne, kdy Objednatel vadu zjistil (nebo zjistit měl). Oznámením vad se kromě písemného oznámení (např. reklamačního dopisu apod.) rozumí taktéž popsání vad, popř. uvedení, jak se vady projevují, v zápise (protokolu) o převzetí.“</w:t>
      </w:r>
    </w:p>
    <w:p w14:paraId="7C6DD7FF"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6.6.3 se nově doplňuje ve znění: </w:t>
      </w:r>
    </w:p>
    <w:p w14:paraId="4837C8B3" w14:textId="377FB244"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je povinen vady na své náklady odstranit.“</w:t>
      </w:r>
    </w:p>
    <w:p w14:paraId="1F1B54A5"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6.6.4 se nově doplňuje ve znění: </w:t>
      </w:r>
    </w:p>
    <w:p w14:paraId="768AFAB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„Objednatel má ve vztahu k vadám nároky dle občanského zákoníku. V případě, že Objednatel uplatní nárok na odstranění vady, je Konzultant povinen nejpozději do 15 (slovy: patnácti) dnů od obdržení oznámení vad:</w:t>
      </w:r>
    </w:p>
    <w:p w14:paraId="1D18637B" w14:textId="77777777" w:rsidR="001421C1" w:rsidRPr="002B62A6"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dohodnout s Objednatelem způsob a termín odstranění těchto vad,</w:t>
      </w:r>
    </w:p>
    <w:p w14:paraId="4BAD2393" w14:textId="77777777" w:rsidR="001421C1" w:rsidRPr="002B62A6"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přistoupit k odstranění vady, a to i v případě, že ji neuznává. Náklady na odstranění vady nese Konzultant i ve sporných případech až do rozhodnutí sporu.“ </w:t>
      </w:r>
    </w:p>
    <w:p w14:paraId="7F2311DD" w14:textId="77777777" w:rsidR="001421C1" w:rsidRPr="002B62A6" w:rsidRDefault="001421C1" w:rsidP="005D4EB1">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6.6.5 se nově doplňuje ve znění: </w:t>
      </w:r>
    </w:p>
    <w:p w14:paraId="7F714D9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„Nebudou-li vady Konzultantem odstraněny v dohodnutém termínu, nebo nepřistoupí-li Konzultant k odstraňování vad v souladu s předchozím </w:t>
      </w:r>
      <w:r w:rsidRPr="002B62A6">
        <w:rPr>
          <w:rFonts w:ascii="Segoe UI" w:eastAsiaTheme="minorHAnsi" w:hAnsi="Segoe UI" w:cs="Segoe UI"/>
          <w:color w:val="000000" w:themeColor="text1"/>
          <w:sz w:val="22"/>
          <w:szCs w:val="22"/>
          <w:lang w:eastAsia="en-US" w:bidi="ar-SA"/>
        </w:rPr>
        <w:t>Pod-článkem</w:t>
      </w:r>
      <w:r w:rsidRPr="002B62A6">
        <w:rPr>
          <w:rFonts w:ascii="Segoe UI" w:hAnsi="Segoe UI" w:cs="Segoe UI"/>
          <w:sz w:val="22"/>
          <w:szCs w:val="22"/>
        </w:rPr>
        <w:t xml:space="preserve">, má Objednatel právo zadat odstranění vad jinému subjektu, přičemž účelně vynaložené náklady uhradí Konzultant.“ </w:t>
      </w:r>
    </w:p>
    <w:p w14:paraId="5D7D8FE7"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6.6.6 se nově doplňuje ve znění: </w:t>
      </w:r>
    </w:p>
    <w:p w14:paraId="35066C7B"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„V případě sporu o kvalitu (o uznání vady) výsledků poskytnutých Služeb budou Strany takový spor řešit postupem dle Článku 8.“</w:t>
      </w:r>
    </w:p>
    <w:p w14:paraId="0DC11CAF" w14:textId="77777777" w:rsidR="001421C1" w:rsidRPr="002B62A6" w:rsidRDefault="001421C1" w:rsidP="009C104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6.7 se nově doplňuje s názvem „Smluvní pokuty“</w:t>
      </w:r>
    </w:p>
    <w:p w14:paraId="0138DE92" w14:textId="77777777" w:rsidR="001421C1" w:rsidRPr="002B62A6" w:rsidRDefault="001421C1" w:rsidP="005D4EB1">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6.7.1 se nově doplňuje ve znění: </w:t>
      </w:r>
    </w:p>
    <w:p w14:paraId="7DBF4573"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je oprávněn požadovat na Konzultantovi smluvní pokutu v následujících případech:</w:t>
      </w:r>
    </w:p>
    <w:p w14:paraId="5FD16217" w14:textId="4DEC329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 případě porušení kterékoliv z povinností Konzultanta uvedené v Pod-článku 4.</w:t>
      </w:r>
      <w:r w:rsidR="005D4EB1" w:rsidRPr="002B62A6">
        <w:rPr>
          <w:rFonts w:ascii="Segoe UI" w:hAnsi="Segoe UI" w:cs="Segoe UI"/>
          <w:sz w:val="22"/>
          <w:szCs w:val="22"/>
        </w:rPr>
        <w:t>2.5 a násl.</w:t>
      </w:r>
      <w:r w:rsidRPr="002B62A6">
        <w:rPr>
          <w:rFonts w:ascii="Segoe UI" w:hAnsi="Segoe UI" w:cs="Segoe UI"/>
          <w:sz w:val="22"/>
          <w:szCs w:val="22"/>
        </w:rPr>
        <w:t xml:space="preserve"> smluvní pokutu ve výši 0,2 % z Přijaté smluvní částky bez DPH za každý případ porušení povinnosti, </w:t>
      </w:r>
    </w:p>
    <w:p w14:paraId="4A94B780"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pokud v případě nedodržení kteréhokoliv termínu poskytování některé ze Služeb dle harmonogramu, k němuž dojde z důvodů na straně Konzultanta, nebo v důsledku prodlení Konzultanta s plněním povinností dle Smlouvy, dojde k prodloužení Doby pro dokončení Díla, nebo doby pro uvedení Díla do provozu, smluvní pokutu ve výši 0,1 % z Přijaté smluvní částky bez DPH za každý započatý den prodlení se splněním této povinnosti, </w:t>
      </w:r>
    </w:p>
    <w:p w14:paraId="18390463"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v případě, že Konzultant poruší nebo udělí pokyn v rozporu s obecně závaznými právními předpisy v oblasti bezpečnosti a ochrany zdraví při práci (BOZP), smluvní pokutu ve výši 0,2 % bez DPH z Přijaté smluvní částky za každý případ porušení povinnosti, </w:t>
      </w:r>
    </w:p>
    <w:p w14:paraId="2354E7EA" w14:textId="5B21A3F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bookmarkStart w:id="16" w:name="_Hlk961006"/>
      <w:r w:rsidRPr="002B62A6">
        <w:rPr>
          <w:rFonts w:ascii="Segoe UI" w:hAnsi="Segoe UI" w:cs="Segoe UI"/>
          <w:sz w:val="22"/>
          <w:szCs w:val="22"/>
        </w:rPr>
        <w:t>v případě porušení povinností Konzultanta uvedených v Pod-článku 3.5.1 smluvní pokutu ve výši 0,2 % bez DPH z Přijaté smluvní částky za každý případ porušení této povinnosti, a to i opakovaně v případě nesplnění této povinnosti v náhradním termínu stanoveném Objednatelem</w:t>
      </w:r>
      <w:r w:rsidR="006B06B8" w:rsidRPr="002B62A6">
        <w:rPr>
          <w:rFonts w:ascii="Segoe UI" w:hAnsi="Segoe UI" w:cs="Segoe UI"/>
          <w:sz w:val="22"/>
          <w:szCs w:val="22"/>
        </w:rPr>
        <w:t>.</w:t>
      </w:r>
      <w:r w:rsidRPr="002B62A6">
        <w:rPr>
          <w:rFonts w:ascii="Segoe UI" w:hAnsi="Segoe UI" w:cs="Segoe UI"/>
          <w:sz w:val="22"/>
          <w:szCs w:val="22"/>
        </w:rPr>
        <w:t xml:space="preserve"> </w:t>
      </w:r>
    </w:p>
    <w:bookmarkEnd w:id="16"/>
    <w:p w14:paraId="5A8ED9A5"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v případě porušení povinností Konzultanta uvedených v Pod-článku 3.8 smluvní pokutu ve výši 0,5 % bez DPH z Přijaté smluvní částky za každý případ porušení této povinnosti, </w:t>
      </w:r>
      <w:r w:rsidRPr="002B62A6">
        <w:rPr>
          <w:rFonts w:ascii="Segoe UI" w:hAnsi="Segoe UI" w:cs="Segoe UI"/>
          <w:sz w:val="22"/>
          <w:szCs w:val="22"/>
        </w:rPr>
        <w:lastRenderedPageBreak/>
        <w:t xml:space="preserve">a to i opakovaně v případě nesplnění této povinnosti v náhradním termínu stanoveném Objednatelem, </w:t>
      </w:r>
    </w:p>
    <w:p w14:paraId="05003B50" w14:textId="325D651A"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 případě porušení povinností Konzultanta uvedených v Pod-článku 3.</w:t>
      </w:r>
      <w:r w:rsidR="00406F46" w:rsidRPr="002B62A6">
        <w:rPr>
          <w:rFonts w:ascii="Segoe UI" w:hAnsi="Segoe UI" w:cs="Segoe UI"/>
          <w:sz w:val="22"/>
          <w:szCs w:val="22"/>
        </w:rPr>
        <w:t>10</w:t>
      </w:r>
      <w:r w:rsidRPr="002B62A6">
        <w:rPr>
          <w:rFonts w:ascii="Segoe UI" w:hAnsi="Segoe UI" w:cs="Segoe UI"/>
          <w:sz w:val="22"/>
          <w:szCs w:val="22"/>
        </w:rPr>
        <w:t xml:space="preserve"> smluvní pokutu ve výši 0,2 % bez DPH z Přijaté smluvní částky za každý případ porušení této povinnosti, a to opakovaně v případě nesplnění této povinnosti v náhradním termínu stanoveném Objednatelem, </w:t>
      </w:r>
    </w:p>
    <w:p w14:paraId="3A334B99" w14:textId="1E75FFB7" w:rsidR="001421C1" w:rsidRPr="002B62A6" w:rsidRDefault="001421C1" w:rsidP="001421C1">
      <w:pPr>
        <w:pStyle w:val="Odstavecseseznamem"/>
        <w:widowControl/>
        <w:numPr>
          <w:ilvl w:val="0"/>
          <w:numId w:val="27"/>
        </w:numPr>
        <w:autoSpaceDE w:val="0"/>
        <w:autoSpaceDN w:val="0"/>
        <w:adjustRightInd w:val="0"/>
        <w:spacing w:line="276" w:lineRule="auto"/>
        <w:ind w:left="708"/>
        <w:jc w:val="both"/>
        <w:rPr>
          <w:rFonts w:ascii="Segoe UI" w:hAnsi="Segoe UI" w:cs="Segoe UI"/>
          <w:sz w:val="22"/>
          <w:szCs w:val="22"/>
        </w:rPr>
      </w:pPr>
      <w:r w:rsidRPr="002B62A6">
        <w:rPr>
          <w:rFonts w:ascii="Segoe UI" w:hAnsi="Segoe UI" w:cs="Segoe UI"/>
          <w:sz w:val="22"/>
          <w:szCs w:val="22"/>
        </w:rPr>
        <w:t>v případě prodlení s odstraněním vad dle Pod-článku 6.6.4 smluvní pokutu ve výši 0,1</w:t>
      </w:r>
      <w:r w:rsidR="00406F46" w:rsidRPr="002B62A6">
        <w:rPr>
          <w:rFonts w:ascii="Segoe UI" w:hAnsi="Segoe UI" w:cs="Segoe UI"/>
          <w:sz w:val="22"/>
          <w:szCs w:val="22"/>
        </w:rPr>
        <w:t> </w:t>
      </w:r>
      <w:r w:rsidRPr="002B62A6">
        <w:rPr>
          <w:rFonts w:ascii="Segoe UI" w:hAnsi="Segoe UI" w:cs="Segoe UI"/>
          <w:sz w:val="22"/>
          <w:szCs w:val="22"/>
        </w:rPr>
        <w:t xml:space="preserve">% bez DPH z Přijaté smluvní částky, a to za každý započatý den prodlení a každou vadu,  </w:t>
      </w:r>
    </w:p>
    <w:p w14:paraId="4E001B40" w14:textId="669D4288" w:rsidR="001421C1" w:rsidRPr="002B62A6" w:rsidRDefault="001421C1" w:rsidP="00406F46">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w:t>
      </w:r>
      <w:r w:rsidR="00406F46" w:rsidRPr="002B62A6">
        <w:rPr>
          <w:rFonts w:ascii="Segoe UI" w:hAnsi="Segoe UI" w:cs="Segoe UI"/>
          <w:sz w:val="22"/>
          <w:szCs w:val="22"/>
        </w:rPr>
        <w:t> </w:t>
      </w:r>
      <w:r w:rsidRPr="002B62A6">
        <w:rPr>
          <w:rFonts w:ascii="Segoe UI" w:hAnsi="Segoe UI" w:cs="Segoe UI"/>
          <w:sz w:val="22"/>
          <w:szCs w:val="22"/>
        </w:rPr>
        <w:t>případě</w:t>
      </w:r>
      <w:r w:rsidR="00406F46" w:rsidRPr="002B62A6">
        <w:rPr>
          <w:rFonts w:ascii="Segoe UI" w:hAnsi="Segoe UI" w:cs="Segoe UI"/>
          <w:sz w:val="22"/>
          <w:szCs w:val="22"/>
        </w:rPr>
        <w:t xml:space="preserve"> porušení povinnosti Konzultanta v Pod-článku 3.5.</w:t>
      </w:r>
      <w:r w:rsidR="000859E8" w:rsidRPr="002B62A6">
        <w:rPr>
          <w:rFonts w:ascii="Segoe UI" w:hAnsi="Segoe UI" w:cs="Segoe UI"/>
          <w:sz w:val="22"/>
          <w:szCs w:val="22"/>
        </w:rPr>
        <w:t xml:space="preserve">2 </w:t>
      </w:r>
      <w:r w:rsidRPr="002B62A6">
        <w:rPr>
          <w:rFonts w:ascii="Segoe UI" w:hAnsi="Segoe UI" w:cs="Segoe UI"/>
          <w:sz w:val="22"/>
          <w:szCs w:val="22"/>
        </w:rPr>
        <w:t>smluvní pokutu ve výši 0,2 % bez DPH z Přijaté smluvní částky za každý případ porušení povinnosti, a to i opakovaně v případě nesplnění této povinnosti v náhradním termínu stanoveném Objednatelem.</w:t>
      </w:r>
    </w:p>
    <w:p w14:paraId="3C0D5A88"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Objednatel je oprávněn započíst jakékoliv své splatné pohledávky vzniklé za Konzultantem na základě Smlouvy, a to z nejbližší Konzultantem vystavené faktury. Nebude-li provedení zápočtu možné, bude pohledávka stržena Konzultantovi z bankovní záruky dle Pod-článku 6.9.“</w:t>
      </w:r>
    </w:p>
    <w:p w14:paraId="0B00F0C6" w14:textId="77777777"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6.8 se nově doplňuje s názvem „Náhrada škody“ ve znění:</w:t>
      </w:r>
      <w:r w:rsidRPr="002B62A6">
        <w:rPr>
          <w:rFonts w:ascii="Segoe UI" w:eastAsiaTheme="minorHAnsi" w:hAnsi="Segoe UI" w:cs="Segoe UI"/>
          <w:color w:val="000000" w:themeColor="text1"/>
          <w:sz w:val="22"/>
          <w:szCs w:val="22"/>
          <w:lang w:eastAsia="en-US" w:bidi="ar-SA"/>
        </w:rPr>
        <w:t xml:space="preserve"> </w:t>
      </w:r>
    </w:p>
    <w:p w14:paraId="3E21804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„Úhradou smluvní pokuty není dotčeno právo Objednatele na náhradu škody způsobené porušením povinnosti Konzultanta, na kterou se smluvní pokuta vztahuje.“</w:t>
      </w:r>
    </w:p>
    <w:p w14:paraId="68165F9D" w14:textId="77777777"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6.9 se nově doplňuje s názvem Bankovní garance ve znění:</w:t>
      </w:r>
      <w:r w:rsidRPr="002B62A6">
        <w:rPr>
          <w:rFonts w:ascii="Segoe UI" w:eastAsiaTheme="minorHAnsi" w:hAnsi="Segoe UI" w:cs="Segoe UI"/>
          <w:color w:val="000000" w:themeColor="text1"/>
          <w:sz w:val="22"/>
          <w:szCs w:val="22"/>
          <w:lang w:eastAsia="en-US" w:bidi="ar-SA"/>
        </w:rPr>
        <w:t xml:space="preserve"> </w:t>
      </w:r>
    </w:p>
    <w:p w14:paraId="3D5EFFAC" w14:textId="77845434"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musí na své náklady získat zajištění splnění Smlouvy ve formě bankovní záruky za plnění (dále jen „</w:t>
      </w:r>
      <w:r w:rsidRPr="002B62A6">
        <w:rPr>
          <w:rFonts w:ascii="Segoe UI" w:hAnsi="Segoe UI" w:cs="Segoe UI"/>
          <w:b/>
          <w:bCs/>
          <w:i/>
          <w:iCs/>
          <w:sz w:val="22"/>
          <w:szCs w:val="22"/>
        </w:rPr>
        <w:t>bankovní záruka</w:t>
      </w:r>
      <w:r w:rsidRPr="002B62A6">
        <w:rPr>
          <w:rFonts w:ascii="Segoe UI" w:hAnsi="Segoe UI" w:cs="Segoe UI"/>
          <w:sz w:val="22"/>
          <w:szCs w:val="22"/>
        </w:rPr>
        <w:t xml:space="preserve">“) ve výši 3 % z Přijaté smluvní částky a v této výši ji udržovat po celou dobu trvání. Konzultant se zavazuje udržovat tuto bankovní záruku platnou a účinnou nepřetržitě po celou dobu poskytování Služeb, s výjimkou </w:t>
      </w:r>
      <w:r w:rsidR="00406F46" w:rsidRPr="002B62A6">
        <w:rPr>
          <w:rFonts w:ascii="Segoe UI" w:hAnsi="Segoe UI" w:cs="Segoe UI"/>
          <w:sz w:val="22"/>
          <w:szCs w:val="22"/>
        </w:rPr>
        <w:t>Etapy poradenských a kontrolních služeb v době trvání záruční doby Díla</w:t>
      </w:r>
      <w:r w:rsidRPr="002B62A6">
        <w:rPr>
          <w:rFonts w:ascii="Segoe UI" w:hAnsi="Segoe UI" w:cs="Segoe UI"/>
          <w:sz w:val="22"/>
          <w:szCs w:val="22"/>
        </w:rPr>
        <w:t>. Bankovní záruka za řádné poskytování Služeb bude vystavena jako neodvolatelná, bezpodmínečná a splatná bez nutnosti předchozí výzvy a bez námitek či omezujících podmínek do 5 (slovy: pěti) dnů od obdržení první písemné výzvy Objednatele. Bankovní záruka a její výklad se bude řídit právem České republiky. Zajištění vystavení a udržování bankovní záruky za řádné poskytování Služeb po stanovenou dobu v platnosti provede Konzultant na své náklady a riziko. Konzultant je povinen zajistit, že Objednatel bude oprávněn čerpat z bankovní záruky za řádné poskytování Služeb částku až do výše 3 % z Přijaté smluvní částky v případě, že:</w:t>
      </w:r>
    </w:p>
    <w:p w14:paraId="47BD4D2F" w14:textId="77777777" w:rsidR="001421C1" w:rsidRPr="002B62A6"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2B62A6">
        <w:rPr>
          <w:rFonts w:ascii="Segoe UI" w:hAnsi="Segoe UI" w:cs="Segoe UI"/>
          <w:sz w:val="22"/>
          <w:szCs w:val="22"/>
        </w:rPr>
        <w:t>Služby nejsou poskytovány v souladu se Smlouvou či Konzultant nenaprav</w:t>
      </w:r>
      <w:r w:rsidRPr="002B62A6">
        <w:rPr>
          <w:rFonts w:ascii="Segoe UI" w:eastAsia="Malgun Gothic Semilight" w:hAnsi="Segoe UI" w:cs="Segoe UI"/>
          <w:sz w:val="22"/>
          <w:szCs w:val="22"/>
        </w:rPr>
        <w:t>í</w:t>
      </w:r>
      <w:r w:rsidRPr="002B62A6">
        <w:rPr>
          <w:rFonts w:ascii="Segoe UI" w:hAnsi="Segoe UI" w:cs="Segoe UI"/>
          <w:sz w:val="22"/>
          <w:szCs w:val="22"/>
        </w:rPr>
        <w:t xml:space="preserve"> poru</w:t>
      </w:r>
      <w:r w:rsidRPr="002B62A6">
        <w:rPr>
          <w:rFonts w:ascii="Segoe UI" w:eastAsia="Malgun Gothic Semilight" w:hAnsi="Segoe UI" w:cs="Segoe UI"/>
          <w:sz w:val="22"/>
          <w:szCs w:val="22"/>
        </w:rPr>
        <w:t>š</w:t>
      </w:r>
      <w:r w:rsidRPr="002B62A6">
        <w:rPr>
          <w:rFonts w:ascii="Segoe UI" w:hAnsi="Segoe UI" w:cs="Segoe UI"/>
          <w:sz w:val="22"/>
          <w:szCs w:val="22"/>
        </w:rPr>
        <w:t>en</w:t>
      </w:r>
      <w:r w:rsidRPr="002B62A6">
        <w:rPr>
          <w:rFonts w:ascii="Segoe UI" w:eastAsia="Malgun Gothic Semilight" w:hAnsi="Segoe UI" w:cs="Segoe UI"/>
          <w:sz w:val="22"/>
          <w:szCs w:val="22"/>
        </w:rPr>
        <w:t>í</w:t>
      </w:r>
      <w:r w:rsidRPr="002B62A6">
        <w:rPr>
          <w:rFonts w:ascii="Segoe UI" w:hAnsi="Segoe UI" w:cs="Segoe UI"/>
          <w:sz w:val="22"/>
          <w:szCs w:val="22"/>
        </w:rPr>
        <w:t xml:space="preserve"> smluvní povinnosti ani do 14 (slovy: čtrnácti) dní potom, co obdržel oznámení Objednatele požadující nápravu porušené smluvní povinnosti, nebo</w:t>
      </w:r>
    </w:p>
    <w:p w14:paraId="4446EA34" w14:textId="51296D5C" w:rsidR="001421C1" w:rsidRPr="002B62A6"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2B62A6">
        <w:rPr>
          <w:rFonts w:ascii="Segoe UI" w:hAnsi="Segoe UI" w:cs="Segoe UI"/>
          <w:sz w:val="22"/>
          <w:szCs w:val="22"/>
        </w:rPr>
        <w:t>Konzultant neuhradí Objednateli pohledávku, k níž je podle Smlouvy povinen a</w:t>
      </w:r>
      <w:r w:rsidR="00406F46" w:rsidRPr="002B62A6">
        <w:rPr>
          <w:rFonts w:ascii="Segoe UI" w:hAnsi="Segoe UI" w:cs="Segoe UI"/>
          <w:sz w:val="22"/>
          <w:szCs w:val="22"/>
        </w:rPr>
        <w:t> </w:t>
      </w:r>
      <w:r w:rsidRPr="002B62A6">
        <w:rPr>
          <w:rFonts w:ascii="Segoe UI" w:hAnsi="Segoe UI" w:cs="Segoe UI"/>
          <w:sz w:val="22"/>
          <w:szCs w:val="22"/>
        </w:rPr>
        <w:t xml:space="preserve">která vůči němu byla Objednatelem uplatněna. </w:t>
      </w:r>
    </w:p>
    <w:p w14:paraId="0DB82DE3"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Vystavení platné a účinné bankovní záruky za řádné poskytování Služeb doloží Konzultant Objednateli originálem záruční listiny nejpozději do 15 (slovy: patnácti) dní od uzavření </w:t>
      </w:r>
      <w:r w:rsidRPr="002B62A6">
        <w:rPr>
          <w:rFonts w:ascii="Segoe UI" w:hAnsi="Segoe UI" w:cs="Segoe UI"/>
          <w:sz w:val="22"/>
          <w:szCs w:val="22"/>
        </w:rPr>
        <w:lastRenderedPageBreak/>
        <w:t xml:space="preserve">Smlouvy. Originál záruční listiny zůstává v dispozici Objednatele. V případě, že má platnost Konzultantem předložené bankovní záruky skončit před shora stanovenou dobou platnosti a účinnosti, doloží Konzultant Objednateli originál nové záruční listiny odpovídající Smlouvě, a to nejpozději k poslednímu dni platnosti původní bankovní záruky. </w:t>
      </w:r>
    </w:p>
    <w:p w14:paraId="6DC50BD8"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V případě, že Objednatel uplatní právo na čerpání z bankovní záruky, je Konzultant povinen neprodleně dorovnat bankovní záruku tak, aby dosahovala výše uvedené částky. V případě neplatnosti nebo nevymahatelnosti bankovní záruky se Konzultant zavazuje neprodleně učinit veškeré kroky nezbytné k obstarání bankovní záruky ve prospěch Objednatele, jejíž hodnota a podmínky budou odpovídat podmínkám uvedeným výše.</w:t>
      </w:r>
    </w:p>
    <w:p w14:paraId="3B644804"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 xml:space="preserve">Objednatel se zavazuje vrátit Konzultantovi příslušnou bankovní záruku bez zbytečného odkladu poté, kdy vypršela její platnost, resp. poté, kdy byla Objednateli předána platná a účinná bankovní záruka, která nahrazuje do té doby platnou bankovní záruku. </w:t>
      </w:r>
    </w:p>
    <w:p w14:paraId="112BA6AF"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není povinen uplatnit práva na čerpání z bankovní záruky.</w:t>
      </w:r>
    </w:p>
    <w:p w14:paraId="52A64A42"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Porušení povinnosti Konzultanta předložit či udržovat v platnosti shora uvedenou bankovní záruku představuje podstatné porušení Smlouvy ze strany Konzultanta.“</w:t>
      </w:r>
    </w:p>
    <w:p w14:paraId="357A7AE3" w14:textId="347106D0"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6.10 se nově doplňuje s názvem „Celková výše součtu smluvních pokut“, ve znění</w:t>
      </w:r>
      <w:r w:rsidRPr="002B62A6">
        <w:rPr>
          <w:rFonts w:ascii="Segoe UI" w:eastAsiaTheme="minorHAnsi" w:hAnsi="Segoe UI" w:cs="Segoe UI"/>
          <w:color w:val="000000" w:themeColor="text1"/>
          <w:sz w:val="22"/>
          <w:szCs w:val="22"/>
          <w:lang w:eastAsia="en-US" w:bidi="ar-SA"/>
        </w:rPr>
        <w:t>:</w:t>
      </w:r>
    </w:p>
    <w:p w14:paraId="36C92404"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„Smluvní strany se dohodly, že maximální celková výše součtu všech smluvních pokut uhrazených Konzultantem za porušení Smlouvy nepřesáhne částku 30 % z Přijaté smluvní částky. Toto omezení nemá žádný vliv na jakoukoliv jinou kompenzaci podle článku 6 Smlouvy nebo jinak uloženou Smlouvou, zejména na náhradu škody, u nichž se v souladu s Pod-článkem 6.3.1 žádná limitace v podobě maximální částky kompenzace neuplatní.“</w:t>
      </w:r>
    </w:p>
    <w:p w14:paraId="5D778737"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p>
    <w:p w14:paraId="4D8B3A0C"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7.1.1 se nahrazuje novým zněním:</w:t>
      </w:r>
    </w:p>
    <w:p w14:paraId="713EBBDE" w14:textId="77777777" w:rsidR="001421C1" w:rsidRPr="002B62A6" w:rsidRDefault="001421C1" w:rsidP="001E4546">
      <w:pPr>
        <w:autoSpaceDE w:val="0"/>
        <w:autoSpaceDN w:val="0"/>
        <w:spacing w:line="276" w:lineRule="auto"/>
        <w:jc w:val="both"/>
        <w:rPr>
          <w:rFonts w:ascii="Segoe UI" w:eastAsiaTheme="minorHAnsi" w:hAnsi="Segoe UI" w:cs="Segoe UI"/>
          <w:color w:val="auto"/>
          <w:sz w:val="22"/>
          <w:szCs w:val="22"/>
          <w:lang w:bidi="ar-SA"/>
        </w:rPr>
      </w:pPr>
      <w:r w:rsidRPr="002B62A6">
        <w:rPr>
          <w:rFonts w:ascii="Segoe UI" w:hAnsi="Segoe UI" w:cs="Segoe UI"/>
          <w:sz w:val="22"/>
          <w:szCs w:val="22"/>
        </w:rPr>
        <w:t>„</w:t>
      </w:r>
      <w:r w:rsidRPr="002B62A6">
        <w:rPr>
          <w:rFonts w:ascii="Segoe UI" w:hAnsi="Segoe UI" w:cs="Segoe UI"/>
          <w:color w:val="auto"/>
          <w:sz w:val="22"/>
          <w:szCs w:val="22"/>
        </w:rPr>
        <w:t xml:space="preserve">Konzultant je povinen sjednat pojištění odpovědnosti za škodu ve smyslu § 2861 a násl. občanského zákoníku, způsobenou třetí osobě při poskytování Služeb dle této Smlouvy, a to </w:t>
      </w:r>
    </w:p>
    <w:p w14:paraId="0EBA27DE" w14:textId="672015F4" w:rsidR="001421C1" w:rsidRPr="002B62A6"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2B62A6">
        <w:rPr>
          <w:rFonts w:ascii="Segoe UI" w:hAnsi="Segoe UI" w:cs="Segoe UI"/>
          <w:color w:val="auto"/>
          <w:sz w:val="22"/>
          <w:szCs w:val="22"/>
        </w:rPr>
        <w:t xml:space="preserve">obecnou odpovědnost s minimální hranicí pojistného plnění pro jednu a všechny škodné události ve výši </w:t>
      </w:r>
      <w:r w:rsidR="001E4546" w:rsidRPr="002B62A6">
        <w:rPr>
          <w:rFonts w:ascii="Segoe UI" w:hAnsi="Segoe UI" w:cs="Segoe UI"/>
          <w:color w:val="auto"/>
          <w:sz w:val="22"/>
          <w:szCs w:val="22"/>
        </w:rPr>
        <w:t>5</w:t>
      </w:r>
      <w:r w:rsidRPr="002B62A6">
        <w:rPr>
          <w:rFonts w:ascii="Segoe UI" w:hAnsi="Segoe UI" w:cs="Segoe UI"/>
          <w:color w:val="auto"/>
          <w:sz w:val="22"/>
          <w:szCs w:val="22"/>
        </w:rPr>
        <w:t>0.000.000</w:t>
      </w:r>
      <w:r w:rsidR="001E4546" w:rsidRPr="002B62A6">
        <w:rPr>
          <w:rFonts w:ascii="Segoe UI" w:hAnsi="Segoe UI" w:cs="Segoe UI"/>
          <w:color w:val="auto"/>
          <w:sz w:val="22"/>
          <w:szCs w:val="22"/>
        </w:rPr>
        <w:t>,00</w:t>
      </w:r>
      <w:r w:rsidRPr="002B62A6">
        <w:rPr>
          <w:rFonts w:ascii="Segoe UI" w:hAnsi="Segoe UI" w:cs="Segoe UI"/>
          <w:color w:val="auto"/>
          <w:sz w:val="22"/>
          <w:szCs w:val="22"/>
        </w:rPr>
        <w:t xml:space="preserve"> Kč </w:t>
      </w:r>
      <w:r w:rsidR="00406F46" w:rsidRPr="002B62A6">
        <w:rPr>
          <w:rFonts w:ascii="Segoe UI" w:hAnsi="Segoe UI" w:cs="Segoe UI"/>
          <w:color w:val="auto"/>
          <w:sz w:val="22"/>
          <w:szCs w:val="22"/>
        </w:rPr>
        <w:t xml:space="preserve">se spoluúčastí Konzultanta maximálně 100.000 Kč </w:t>
      </w:r>
      <w:r w:rsidRPr="002B62A6">
        <w:rPr>
          <w:rFonts w:ascii="Segoe UI" w:hAnsi="Segoe UI" w:cs="Segoe UI"/>
          <w:color w:val="auto"/>
          <w:sz w:val="22"/>
          <w:szCs w:val="22"/>
        </w:rPr>
        <w:t>a současně</w:t>
      </w:r>
      <w:r w:rsidR="00C55BB0" w:rsidRPr="002B62A6">
        <w:rPr>
          <w:rFonts w:ascii="Segoe UI" w:hAnsi="Segoe UI" w:cs="Segoe UI"/>
          <w:color w:val="auto"/>
          <w:sz w:val="22"/>
          <w:szCs w:val="22"/>
        </w:rPr>
        <w:t>;</w:t>
      </w:r>
      <w:r w:rsidRPr="002B62A6">
        <w:rPr>
          <w:rFonts w:ascii="Segoe UI" w:hAnsi="Segoe UI" w:cs="Segoe UI"/>
          <w:color w:val="auto"/>
          <w:sz w:val="22"/>
          <w:szCs w:val="22"/>
        </w:rPr>
        <w:t xml:space="preserve"> </w:t>
      </w:r>
    </w:p>
    <w:p w14:paraId="169818A3" w14:textId="2170598B" w:rsidR="001421C1" w:rsidRPr="002B62A6"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2B62A6">
        <w:rPr>
          <w:rFonts w:ascii="Segoe UI" w:hAnsi="Segoe UI" w:cs="Segoe UI"/>
          <w:color w:val="auto"/>
          <w:sz w:val="22"/>
          <w:szCs w:val="22"/>
        </w:rPr>
        <w:t xml:space="preserve">profesní odpovědnost s minimální hranicí pojistného plnění pro jednu a všechny škodné události ve výši </w:t>
      </w:r>
      <w:r w:rsidR="001E4546" w:rsidRPr="002B62A6">
        <w:rPr>
          <w:rFonts w:ascii="Segoe UI" w:hAnsi="Segoe UI" w:cs="Segoe UI"/>
          <w:color w:val="auto"/>
          <w:sz w:val="22"/>
          <w:szCs w:val="22"/>
        </w:rPr>
        <w:t>5</w:t>
      </w:r>
      <w:r w:rsidRPr="002B62A6">
        <w:rPr>
          <w:rFonts w:ascii="Segoe UI" w:hAnsi="Segoe UI" w:cs="Segoe UI"/>
          <w:color w:val="auto"/>
          <w:sz w:val="22"/>
          <w:szCs w:val="22"/>
        </w:rPr>
        <w:t>0.000.000</w:t>
      </w:r>
      <w:r w:rsidR="001E4546" w:rsidRPr="002B62A6">
        <w:rPr>
          <w:rFonts w:ascii="Segoe UI" w:hAnsi="Segoe UI" w:cs="Segoe UI"/>
          <w:color w:val="auto"/>
          <w:sz w:val="22"/>
          <w:szCs w:val="22"/>
        </w:rPr>
        <w:t>,00</w:t>
      </w:r>
      <w:r w:rsidRPr="002B62A6">
        <w:rPr>
          <w:rFonts w:ascii="Segoe UI" w:hAnsi="Segoe UI" w:cs="Segoe UI"/>
          <w:color w:val="auto"/>
          <w:sz w:val="22"/>
          <w:szCs w:val="22"/>
        </w:rPr>
        <w:t xml:space="preserve"> Kč</w:t>
      </w:r>
      <w:r w:rsidR="00406F46" w:rsidRPr="002B62A6">
        <w:rPr>
          <w:rFonts w:ascii="Segoe UI" w:hAnsi="Segoe UI" w:cs="Segoe UI"/>
          <w:color w:val="auto"/>
          <w:sz w:val="22"/>
          <w:szCs w:val="22"/>
        </w:rPr>
        <w:t xml:space="preserve"> se spoluúčastí Konzultanta maximálně 100.000 Kč</w:t>
      </w:r>
      <w:r w:rsidRPr="002B62A6">
        <w:rPr>
          <w:rFonts w:ascii="Segoe UI" w:hAnsi="Segoe UI" w:cs="Segoe UI"/>
          <w:color w:val="auto"/>
          <w:sz w:val="22"/>
          <w:szCs w:val="22"/>
        </w:rPr>
        <w:t>.</w:t>
      </w:r>
    </w:p>
    <w:p w14:paraId="6B94D84E" w14:textId="77777777" w:rsidR="001421C1" w:rsidRPr="002B62A6" w:rsidRDefault="001421C1" w:rsidP="001E45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V případě čerpání pojištění je Konzultant na žádost Objednatele povinen dorovnat limit minimální hranice pojistného plnění dle tohoto Pod-článku.</w:t>
      </w:r>
    </w:p>
    <w:p w14:paraId="1CB5142A" w14:textId="5A072336"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Pokud je Smlouva uzavřena s více Konzultanty (tj. jde o společnost Konzultantů), musí pojištění pokrývat odpovědnost za škodu způsobenou třetí osobě kterýmkoli z Konzultantů. V</w:t>
      </w:r>
      <w:r w:rsidR="00C55BB0" w:rsidRPr="002B62A6">
        <w:rPr>
          <w:rFonts w:ascii="Segoe UI" w:hAnsi="Segoe UI" w:cs="Segoe UI"/>
          <w:sz w:val="22"/>
          <w:szCs w:val="22"/>
        </w:rPr>
        <w:t> </w:t>
      </w:r>
      <w:r w:rsidRPr="002B62A6">
        <w:rPr>
          <w:rFonts w:ascii="Segoe UI" w:hAnsi="Segoe UI" w:cs="Segoe UI"/>
          <w:sz w:val="22"/>
          <w:szCs w:val="22"/>
        </w:rPr>
        <w:t xml:space="preserve">případě předložení dokladů o více pojistných smlouvách platí povinnosti uvedené v tomto </w:t>
      </w:r>
      <w:r w:rsidRPr="002B62A6">
        <w:rPr>
          <w:rFonts w:ascii="Segoe UI" w:eastAsiaTheme="minorHAnsi" w:hAnsi="Segoe UI" w:cs="Segoe UI"/>
          <w:color w:val="000000" w:themeColor="text1"/>
          <w:sz w:val="22"/>
          <w:szCs w:val="22"/>
          <w:lang w:eastAsia="en-US" w:bidi="ar-SA"/>
        </w:rPr>
        <w:t xml:space="preserve">Pod-článku </w:t>
      </w:r>
      <w:r w:rsidRPr="002B62A6">
        <w:rPr>
          <w:rFonts w:ascii="Segoe UI" w:hAnsi="Segoe UI" w:cs="Segoe UI"/>
          <w:sz w:val="22"/>
          <w:szCs w:val="22"/>
        </w:rPr>
        <w:t xml:space="preserve">Smlouvy pro každý takto předložený doklad o pojistné smlouvě (tj. minimální hranice </w:t>
      </w:r>
      <w:r w:rsidRPr="002B62A6">
        <w:rPr>
          <w:rFonts w:ascii="Segoe UI" w:hAnsi="Segoe UI" w:cs="Segoe UI"/>
          <w:sz w:val="22"/>
          <w:szCs w:val="22"/>
        </w:rPr>
        <w:lastRenderedPageBreak/>
        <w:t>pojistného plnění, doba trvání pojištění, smluvní pokuta atd.). Konzultant zajistí platnost pojištění v plném rozsahu po celou dobu trvání této Smlouvy, a platné a účinné pojištění Objednateli kdykoliv na vyžádání v jím stanovené lhůtě doloží předložením dokladu o sjednaném pojištění, ze kterého bude vyplývat splnění všech podmínek dle Smlouvy. Objednatel připouští, aby pojistná smlouva byla sjednána i na dobu kratší, než je doba trvání této Smlouvy, např. na 1 (slovy: jeden) rok, vždy však musí mít písemnou formu. V takovém případě musí být před uplynutím doby její účinnosti prodloužena, vždy min. na období 1 (slovy: jednoho) roku, a zároveň musí být doklad o nové pojistné smlouvě v této lhůtě předložen Objednateli. Rozsah nově sjednaného či prodlouženého pojištění, okruh pojištěných osob či rizik musí vždy splňovat podmínky dle tohoto Pod-článku.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Bude-li to Objednatel požadovat, je Konzultant povinen předložit samotnou pojistnou smlouvu, případně nechat posoudit své pojistné smlouvy pojišťovacímu makléři určenému Objednatelem.“</w:t>
      </w:r>
    </w:p>
    <w:p w14:paraId="6D7F60B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7.1.2 se nahrazuje novým zněním:</w:t>
      </w:r>
    </w:p>
    <w:p w14:paraId="4AAF5DCC"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„Platí, že veškeré náklady Konzultanta na pojištění jsou zahrnuty v Přijaté smluvní částce.“</w:t>
      </w:r>
    </w:p>
    <w:p w14:paraId="696EA8B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7.1.3 se ruší bez náhrady.</w:t>
      </w:r>
    </w:p>
    <w:p w14:paraId="6EF5CE8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8.1.1 se nahrazuje novým zněním:</w:t>
      </w:r>
    </w:p>
    <w:p w14:paraId="670218FE" w14:textId="660A84B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„Vznikne-li z této Smlouvy nebo v souvislosti s ní jakýkoli spor, sejdou se zástupci Stran s</w:t>
      </w:r>
      <w:r w:rsidR="00C55BB0"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oprávněním narovnat spor do 14 (slovy: čtrnácti) dnů po písemném požadavku jedné ze Stran vzneseném na Stranu druhou a budou jednat v dobré víře, aby spor vyřešili. Nedojde-li na této schůzce k vyřešení sporu, bude spor rozhodnut na návrh jedné ze Stran obecnými soudy s tím, že rozhodování všech případných sporů vznikajících ze Smlouvy nebo v souvislosti s ní je dle dohody Stran v pravomoci soudů České republiky podle příslušných procesních pravidel stanovených právním řádem České republiky.</w:t>
      </w:r>
      <w:r w:rsidR="007A7D49" w:rsidRPr="002B62A6">
        <w:rPr>
          <w:rFonts w:ascii="Segoe UI" w:eastAsiaTheme="minorHAnsi" w:hAnsi="Segoe UI" w:cs="Segoe UI"/>
          <w:color w:val="000000" w:themeColor="text1"/>
          <w:sz w:val="22"/>
          <w:szCs w:val="22"/>
          <w:lang w:eastAsia="en-US" w:bidi="ar-SA"/>
        </w:rPr>
        <w:t xml:space="preserve"> Rozhodné právo je právo České republiky.</w:t>
      </w:r>
      <w:r w:rsidRPr="002B62A6">
        <w:rPr>
          <w:rFonts w:ascii="Segoe UI" w:eastAsiaTheme="minorHAnsi" w:hAnsi="Segoe UI" w:cs="Segoe UI"/>
          <w:color w:val="000000" w:themeColor="text1"/>
          <w:sz w:val="22"/>
          <w:szCs w:val="22"/>
          <w:lang w:eastAsia="en-US" w:bidi="ar-SA"/>
        </w:rPr>
        <w:t>“</w:t>
      </w:r>
    </w:p>
    <w:p w14:paraId="609A7958"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8.2 se ruší bez náhrady.</w:t>
      </w:r>
    </w:p>
    <w:p w14:paraId="7773CD70" w14:textId="133E7681" w:rsidR="00E24A93" w:rsidRPr="002B62A6" w:rsidRDefault="001421C1" w:rsidP="007A7D49">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8.3 se ruší bez náhrady.</w:t>
      </w:r>
      <w:bookmarkStart w:id="17" w:name="_Hlk137563960"/>
    </w:p>
    <w:p w14:paraId="150DED74" w14:textId="2A956E5C" w:rsidR="0017309E" w:rsidRPr="002B62A6" w:rsidRDefault="00F079A3"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Článek </w:t>
      </w:r>
      <w:r w:rsidR="000B5BF4" w:rsidRPr="002B62A6">
        <w:rPr>
          <w:rFonts w:ascii="Segoe UI" w:eastAsiaTheme="minorHAnsi" w:hAnsi="Segoe UI" w:cs="Segoe UI"/>
          <w:b/>
          <w:color w:val="000000" w:themeColor="text1"/>
          <w:sz w:val="22"/>
          <w:szCs w:val="22"/>
          <w:lang w:eastAsia="en-US" w:bidi="ar-SA"/>
        </w:rPr>
        <w:t>9</w:t>
      </w:r>
      <w:r w:rsidR="00703FAB" w:rsidRPr="002B62A6">
        <w:rPr>
          <w:rFonts w:ascii="Segoe UI" w:eastAsiaTheme="minorHAnsi" w:hAnsi="Segoe UI" w:cs="Segoe UI"/>
          <w:b/>
          <w:color w:val="000000" w:themeColor="text1"/>
          <w:sz w:val="22"/>
          <w:szCs w:val="22"/>
          <w:lang w:eastAsia="en-US" w:bidi="ar-SA"/>
        </w:rPr>
        <w:t xml:space="preserve"> se nově </w:t>
      </w:r>
      <w:r w:rsidR="00667209" w:rsidRPr="002B62A6">
        <w:rPr>
          <w:rFonts w:ascii="Segoe UI" w:eastAsiaTheme="minorHAnsi" w:hAnsi="Segoe UI" w:cs="Segoe UI"/>
          <w:b/>
          <w:color w:val="000000" w:themeColor="text1"/>
          <w:sz w:val="22"/>
          <w:szCs w:val="22"/>
          <w:lang w:eastAsia="en-US" w:bidi="ar-SA"/>
        </w:rPr>
        <w:t xml:space="preserve">doplňuje s názvem </w:t>
      </w:r>
      <w:r w:rsidR="00094E0E" w:rsidRPr="002B62A6">
        <w:rPr>
          <w:rFonts w:ascii="Segoe UI" w:eastAsiaTheme="minorHAnsi" w:hAnsi="Segoe UI" w:cs="Segoe UI"/>
          <w:b/>
          <w:color w:val="000000" w:themeColor="text1"/>
          <w:sz w:val="22"/>
          <w:szCs w:val="22"/>
          <w:lang w:eastAsia="en-US" w:bidi="ar-SA"/>
        </w:rPr>
        <w:t>„P</w:t>
      </w:r>
      <w:r w:rsidR="002274FB" w:rsidRPr="002B62A6">
        <w:rPr>
          <w:rFonts w:ascii="Segoe UI" w:eastAsiaTheme="minorHAnsi" w:hAnsi="Segoe UI" w:cs="Segoe UI"/>
          <w:b/>
          <w:color w:val="000000" w:themeColor="text1"/>
          <w:sz w:val="22"/>
          <w:szCs w:val="22"/>
          <w:lang w:eastAsia="en-US" w:bidi="ar-SA"/>
        </w:rPr>
        <w:t>řerušení služeb a ukončení smlouvy“</w:t>
      </w:r>
    </w:p>
    <w:p w14:paraId="1E4F99EA" w14:textId="24BBB8A1" w:rsidR="002274FB" w:rsidRPr="002B62A6" w:rsidRDefault="002274FB"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0B5BF4"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.1</w:t>
      </w:r>
      <w:r w:rsidR="00435330" w:rsidRPr="002B62A6">
        <w:rPr>
          <w:rFonts w:ascii="Segoe UI" w:eastAsiaTheme="minorHAnsi" w:hAnsi="Segoe UI" w:cs="Segoe UI"/>
          <w:b/>
          <w:color w:val="000000" w:themeColor="text1"/>
          <w:sz w:val="22"/>
          <w:szCs w:val="22"/>
          <w:lang w:eastAsia="en-US" w:bidi="ar-SA"/>
        </w:rPr>
        <w:t xml:space="preserve"> se nově doplňuje </w:t>
      </w:r>
      <w:r w:rsidR="00CF2152" w:rsidRPr="002B62A6">
        <w:rPr>
          <w:rFonts w:ascii="Segoe UI" w:eastAsiaTheme="minorHAnsi" w:hAnsi="Segoe UI" w:cs="Segoe UI"/>
          <w:b/>
          <w:color w:val="000000" w:themeColor="text1"/>
          <w:sz w:val="22"/>
          <w:szCs w:val="22"/>
          <w:lang w:eastAsia="en-US" w:bidi="ar-SA"/>
        </w:rPr>
        <w:t xml:space="preserve">s názvem „Přerušení </w:t>
      </w:r>
      <w:r w:rsidR="000B0E13" w:rsidRPr="002B62A6">
        <w:rPr>
          <w:rFonts w:ascii="Segoe UI" w:eastAsiaTheme="minorHAnsi" w:hAnsi="Segoe UI" w:cs="Segoe UI"/>
          <w:b/>
          <w:color w:val="000000" w:themeColor="text1"/>
          <w:sz w:val="22"/>
          <w:szCs w:val="22"/>
          <w:lang w:eastAsia="en-US" w:bidi="ar-SA"/>
        </w:rPr>
        <w:t>S</w:t>
      </w:r>
      <w:r w:rsidR="00CF2152" w:rsidRPr="002B62A6">
        <w:rPr>
          <w:rFonts w:ascii="Segoe UI" w:eastAsiaTheme="minorHAnsi" w:hAnsi="Segoe UI" w:cs="Segoe UI"/>
          <w:b/>
          <w:color w:val="000000" w:themeColor="text1"/>
          <w:sz w:val="22"/>
          <w:szCs w:val="22"/>
          <w:lang w:eastAsia="en-US" w:bidi="ar-SA"/>
        </w:rPr>
        <w:t>lužeb“</w:t>
      </w:r>
    </w:p>
    <w:p w14:paraId="6EABF79A" w14:textId="0D6FC30F" w:rsidR="00CF2152" w:rsidRPr="002B62A6" w:rsidRDefault="00CF2152"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 xml:space="preserve">.1.1 se nově </w:t>
      </w:r>
      <w:r w:rsidR="00983AE3" w:rsidRPr="002B62A6">
        <w:rPr>
          <w:rFonts w:ascii="Segoe UI" w:eastAsiaTheme="minorHAnsi" w:hAnsi="Segoe UI" w:cs="Segoe UI"/>
          <w:b/>
          <w:color w:val="000000" w:themeColor="text1"/>
          <w:sz w:val="22"/>
          <w:szCs w:val="22"/>
          <w:lang w:eastAsia="en-US" w:bidi="ar-SA"/>
        </w:rPr>
        <w:t>doplňuje ve znění:</w:t>
      </w:r>
    </w:p>
    <w:p w14:paraId="2E575046" w14:textId="1C6B16A4" w:rsidR="00983AE3" w:rsidRPr="002B62A6" w:rsidRDefault="00450194" w:rsidP="001576B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Objednatel může podle vlastního uvážení z jakéhokoli důvodu přerušit část nebo všechny Služby </w:t>
      </w:r>
      <w:r w:rsidR="000B0E13" w:rsidRPr="002B62A6">
        <w:rPr>
          <w:rFonts w:ascii="Segoe UI" w:eastAsiaTheme="minorHAnsi" w:hAnsi="Segoe UI" w:cs="Segoe UI"/>
          <w:bCs/>
          <w:color w:val="000000" w:themeColor="text1"/>
          <w:sz w:val="22"/>
          <w:szCs w:val="22"/>
          <w:lang w:eastAsia="en-US" w:bidi="ar-SA"/>
        </w:rPr>
        <w:t xml:space="preserve">na období až 6 po sobě jdoucích měsíců, a to </w:t>
      </w:r>
      <w:r w:rsidRPr="002B62A6">
        <w:rPr>
          <w:rFonts w:ascii="Segoe UI" w:eastAsiaTheme="minorHAnsi" w:hAnsi="Segoe UI" w:cs="Segoe UI"/>
          <w:bCs/>
          <w:color w:val="000000" w:themeColor="text1"/>
          <w:sz w:val="22"/>
          <w:szCs w:val="22"/>
          <w:lang w:eastAsia="en-US" w:bidi="ar-SA"/>
        </w:rPr>
        <w:t>prostřednictvím Oznámení Konzultantovi podaného dvacet osm (28)</w:t>
      </w:r>
      <w:r w:rsidR="008C36B8" w:rsidRPr="002B62A6">
        <w:rPr>
          <w:rFonts w:ascii="Segoe UI" w:eastAsiaTheme="minorHAnsi" w:hAnsi="Segoe UI" w:cs="Segoe UI"/>
          <w:bCs/>
          <w:color w:val="000000" w:themeColor="text1"/>
          <w:sz w:val="22"/>
          <w:szCs w:val="22"/>
          <w:lang w:eastAsia="en-US" w:bidi="ar-SA"/>
        </w:rPr>
        <w:t xml:space="preserve"> dní předem.</w:t>
      </w:r>
    </w:p>
    <w:p w14:paraId="59ACE8A7" w14:textId="3C71FA31" w:rsidR="004D6138" w:rsidRPr="002B62A6" w:rsidRDefault="004D6138"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.1.2 se nově doplňuje ve znění:</w:t>
      </w:r>
    </w:p>
    <w:p w14:paraId="20E1848A" w14:textId="52B3D9C5" w:rsidR="004D6138" w:rsidRPr="002B62A6" w:rsidRDefault="004D6138" w:rsidP="001576BB">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lastRenderedPageBreak/>
        <w:t>Konzultant může přerušit část nebo všechny Služby za následujících okolností:</w:t>
      </w:r>
    </w:p>
    <w:p w14:paraId="423C663F" w14:textId="3B375EEA" w:rsidR="00BB6C6A" w:rsidRPr="002B62A6" w:rsidRDefault="004D6138" w:rsidP="00BB6C6A">
      <w:pPr>
        <w:pStyle w:val="Odstavecseseznamem"/>
        <w:widowControl/>
        <w:numPr>
          <w:ilvl w:val="0"/>
          <w:numId w:val="39"/>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prostřednictvím Oznámení podaného Objednateli </w:t>
      </w:r>
      <w:r w:rsidR="002A7AA6" w:rsidRPr="002B62A6">
        <w:rPr>
          <w:rFonts w:ascii="Segoe UI" w:eastAsiaTheme="minorHAnsi" w:hAnsi="Segoe UI" w:cs="Segoe UI"/>
          <w:bCs/>
          <w:color w:val="000000" w:themeColor="text1"/>
          <w:sz w:val="22"/>
          <w:szCs w:val="22"/>
          <w:lang w:eastAsia="en-US" w:bidi="ar-SA"/>
        </w:rPr>
        <w:t xml:space="preserve">sedm (7) dní předem v případě, že neobdržel platbu celé nebo části faktury, která je po splatnosti a Objednatel nepodal řádné Oznámení podle Pod-článku </w:t>
      </w:r>
      <w:r w:rsidR="00A215DD" w:rsidRPr="002B62A6">
        <w:rPr>
          <w:rFonts w:ascii="Segoe UI" w:eastAsiaTheme="minorHAnsi" w:hAnsi="Segoe UI" w:cs="Segoe UI"/>
          <w:bCs/>
          <w:color w:val="000000" w:themeColor="text1"/>
          <w:sz w:val="22"/>
          <w:szCs w:val="22"/>
          <w:lang w:eastAsia="en-US" w:bidi="ar-SA"/>
        </w:rPr>
        <w:t>5.5</w:t>
      </w:r>
      <w:r w:rsidR="002A7AA6" w:rsidRPr="002B62A6">
        <w:rPr>
          <w:rFonts w:ascii="Segoe UI" w:eastAsiaTheme="minorHAnsi" w:hAnsi="Segoe UI" w:cs="Segoe UI"/>
          <w:bCs/>
          <w:color w:val="000000" w:themeColor="text1"/>
          <w:sz w:val="22"/>
          <w:szCs w:val="22"/>
          <w:lang w:eastAsia="en-US" w:bidi="ar-SA"/>
        </w:rPr>
        <w:t xml:space="preserve"> popisující důvody, kvůli nimž nezaplatil Konzultantovi fakturu nebo její část;</w:t>
      </w:r>
    </w:p>
    <w:p w14:paraId="02E71C15" w14:textId="77777777" w:rsidR="00512306" w:rsidRPr="002B62A6" w:rsidRDefault="00512306"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47112BC2" w14:textId="0EB61518" w:rsidR="00512306" w:rsidRPr="002B62A6" w:rsidRDefault="00512306" w:rsidP="00512306">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w:t>
      </w:r>
      <w:r w:rsidR="00236BAA" w:rsidRPr="002B62A6">
        <w:rPr>
          <w:rFonts w:ascii="Segoe UI" w:eastAsiaTheme="minorHAnsi" w:hAnsi="Segoe UI" w:cs="Segoe UI"/>
          <w:b/>
          <w:color w:val="000000" w:themeColor="text1"/>
          <w:sz w:val="22"/>
          <w:szCs w:val="22"/>
          <w:lang w:eastAsia="en-US" w:bidi="ar-SA"/>
        </w:rPr>
        <w:t xml:space="preserve">2 se nově doplňuje s názvem „Obnovení přerušených </w:t>
      </w:r>
      <w:r w:rsidR="000B0E13" w:rsidRPr="002B62A6">
        <w:rPr>
          <w:rFonts w:ascii="Segoe UI" w:eastAsiaTheme="minorHAnsi" w:hAnsi="Segoe UI" w:cs="Segoe UI"/>
          <w:b/>
          <w:color w:val="000000" w:themeColor="text1"/>
          <w:sz w:val="22"/>
          <w:szCs w:val="22"/>
          <w:lang w:eastAsia="en-US" w:bidi="ar-SA"/>
        </w:rPr>
        <w:t>S</w:t>
      </w:r>
      <w:r w:rsidR="00236BAA" w:rsidRPr="002B62A6">
        <w:rPr>
          <w:rFonts w:ascii="Segoe UI" w:eastAsiaTheme="minorHAnsi" w:hAnsi="Segoe UI" w:cs="Segoe UI"/>
          <w:b/>
          <w:color w:val="000000" w:themeColor="text1"/>
          <w:sz w:val="22"/>
          <w:szCs w:val="22"/>
          <w:lang w:eastAsia="en-US" w:bidi="ar-SA"/>
        </w:rPr>
        <w:t>lužeb“</w:t>
      </w:r>
    </w:p>
    <w:p w14:paraId="3ABA138C" w14:textId="4D5EDB1F" w:rsidR="00263DAC" w:rsidRPr="002B62A6" w:rsidRDefault="00263DA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.2.1 se nově doplňuje ve znění:</w:t>
      </w:r>
    </w:p>
    <w:p w14:paraId="665F4522" w14:textId="7A53F1FD" w:rsidR="00263DAC" w:rsidRPr="002B62A6" w:rsidRDefault="00263DA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2B62A6">
        <w:rPr>
          <w:rFonts w:ascii="Segoe UI" w:eastAsiaTheme="minorHAnsi" w:hAnsi="Segoe UI" w:cs="Segoe UI"/>
          <w:bCs/>
          <w:color w:val="000000" w:themeColor="text1"/>
          <w:sz w:val="22"/>
          <w:szCs w:val="22"/>
          <w:lang w:eastAsia="en-US" w:bidi="ar-SA"/>
        </w:rPr>
        <w:t>9</w:t>
      </w:r>
      <w:r w:rsidRPr="002B62A6">
        <w:rPr>
          <w:rFonts w:ascii="Segoe UI" w:eastAsiaTheme="minorHAnsi" w:hAnsi="Segoe UI" w:cs="Segoe UI"/>
          <w:bCs/>
          <w:color w:val="000000" w:themeColor="text1"/>
          <w:sz w:val="22"/>
          <w:szCs w:val="22"/>
          <w:lang w:eastAsia="en-US" w:bidi="ar-SA"/>
        </w:rPr>
        <w:t xml:space="preserve">.1.1 [Přerušení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 musí Konzultant Služby nebo jejich část obnovit do dvaceti osmi (28) dnů od obdržení Oznámení Objednatele, kterým Objednatel požaduje od Konzultanta obnovení Služeb nebo jejich části.</w:t>
      </w:r>
    </w:p>
    <w:p w14:paraId="46B76D82" w14:textId="22E820AD" w:rsidR="00282165" w:rsidRPr="002B62A6" w:rsidRDefault="00282165"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003F298C" w:rsidRPr="002B62A6">
        <w:rPr>
          <w:rFonts w:ascii="Segoe UI" w:eastAsiaTheme="minorHAnsi" w:hAnsi="Segoe UI" w:cs="Segoe UI"/>
          <w:b/>
          <w:color w:val="000000" w:themeColor="text1"/>
          <w:sz w:val="22"/>
          <w:szCs w:val="22"/>
          <w:lang w:eastAsia="en-US" w:bidi="ar-SA"/>
        </w:rPr>
        <w:t>.2.2 se nově doplňuje ve znění</w:t>
      </w:r>
    </w:p>
    <w:p w14:paraId="173A77F2" w14:textId="01776090" w:rsidR="003F298C" w:rsidRPr="002B62A6" w:rsidRDefault="003F298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2B62A6">
        <w:rPr>
          <w:rFonts w:ascii="Segoe UI" w:eastAsiaTheme="minorHAnsi" w:hAnsi="Segoe UI" w:cs="Segoe UI"/>
          <w:bCs/>
          <w:color w:val="000000" w:themeColor="text1"/>
          <w:sz w:val="22"/>
          <w:szCs w:val="22"/>
          <w:lang w:eastAsia="en-US" w:bidi="ar-SA"/>
        </w:rPr>
        <w:t>9</w:t>
      </w:r>
      <w:r w:rsidRPr="002B62A6">
        <w:rPr>
          <w:rFonts w:ascii="Segoe UI" w:eastAsiaTheme="minorHAnsi" w:hAnsi="Segoe UI" w:cs="Segoe UI"/>
          <w:bCs/>
          <w:color w:val="000000" w:themeColor="text1"/>
          <w:sz w:val="22"/>
          <w:szCs w:val="22"/>
          <w:lang w:eastAsia="en-US" w:bidi="ar-SA"/>
        </w:rPr>
        <w:t xml:space="preserve">.1.2 [Přerušení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 musí Konzultant Služby nebo jejich část obnovit</w:t>
      </w:r>
      <w:r w:rsidR="00D932A0" w:rsidRPr="002B62A6">
        <w:rPr>
          <w:rFonts w:ascii="Segoe UI" w:eastAsiaTheme="minorHAnsi" w:hAnsi="Segoe UI" w:cs="Segoe UI"/>
          <w:bCs/>
          <w:color w:val="000000" w:themeColor="text1"/>
          <w:sz w:val="22"/>
          <w:szCs w:val="22"/>
          <w:lang w:eastAsia="en-US" w:bidi="ar-SA"/>
        </w:rPr>
        <w:t xml:space="preserve">, jak nejdříve je to rozumně možné poté, co pominou okolnosti </w:t>
      </w:r>
      <w:r w:rsidR="000618A6" w:rsidRPr="002B62A6">
        <w:rPr>
          <w:rFonts w:ascii="Segoe UI" w:eastAsiaTheme="minorHAnsi" w:hAnsi="Segoe UI" w:cs="Segoe UI"/>
          <w:bCs/>
          <w:color w:val="000000" w:themeColor="text1"/>
          <w:sz w:val="22"/>
          <w:szCs w:val="22"/>
          <w:lang w:eastAsia="en-US" w:bidi="ar-SA"/>
        </w:rPr>
        <w:t>zakládající oprávnění k přerušení.</w:t>
      </w:r>
    </w:p>
    <w:p w14:paraId="51C8F745" w14:textId="5BC02C48" w:rsidR="000618A6" w:rsidRPr="002B62A6" w:rsidRDefault="000618A6"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 xml:space="preserve">.3 se nově doplňuje s názvem „Důsledky přerušení </w:t>
      </w:r>
      <w:r w:rsidR="000B0E13" w:rsidRPr="002B62A6">
        <w:rPr>
          <w:rFonts w:ascii="Segoe UI" w:eastAsiaTheme="minorHAnsi" w:hAnsi="Segoe UI" w:cs="Segoe UI"/>
          <w:b/>
          <w:color w:val="000000" w:themeColor="text1"/>
          <w:sz w:val="22"/>
          <w:szCs w:val="22"/>
          <w:lang w:eastAsia="en-US" w:bidi="ar-SA"/>
        </w:rPr>
        <w:t>S</w:t>
      </w:r>
      <w:r w:rsidRPr="002B62A6">
        <w:rPr>
          <w:rFonts w:ascii="Segoe UI" w:eastAsiaTheme="minorHAnsi" w:hAnsi="Segoe UI" w:cs="Segoe UI"/>
          <w:b/>
          <w:color w:val="000000" w:themeColor="text1"/>
          <w:sz w:val="22"/>
          <w:szCs w:val="22"/>
          <w:lang w:eastAsia="en-US" w:bidi="ar-SA"/>
        </w:rPr>
        <w:t>lužeb</w:t>
      </w:r>
      <w:r w:rsidR="00ED526C" w:rsidRPr="002B62A6">
        <w:rPr>
          <w:rFonts w:ascii="Segoe UI" w:eastAsiaTheme="minorHAnsi" w:hAnsi="Segoe UI" w:cs="Segoe UI"/>
          <w:b/>
          <w:color w:val="000000" w:themeColor="text1"/>
          <w:sz w:val="22"/>
          <w:szCs w:val="22"/>
          <w:lang w:eastAsia="en-US" w:bidi="ar-SA"/>
        </w:rPr>
        <w:t>“</w:t>
      </w:r>
    </w:p>
    <w:p w14:paraId="219B8631" w14:textId="2E2644B4" w:rsidR="00ED526C" w:rsidRPr="002B62A6"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.3.1 se nově doplňuje ve znění:</w:t>
      </w:r>
    </w:p>
    <w:p w14:paraId="5CA50EA8" w14:textId="766FBA4B" w:rsidR="00ED526C" w:rsidRPr="002B62A6" w:rsidRDefault="00ED526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Objednatel musí Konzultantovi zaplatit Služby poskytnuté v souladu se Smlouvou do data přerušení části nebo celých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w:t>
      </w:r>
    </w:p>
    <w:p w14:paraId="7B0B7566" w14:textId="2045E56C" w:rsidR="00ED526C" w:rsidRPr="002B62A6"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.3.2 se nově doplňuje ve znění:</w:t>
      </w:r>
    </w:p>
    <w:p w14:paraId="7F4EA863" w14:textId="619AA94F" w:rsidR="00ED526C" w:rsidRPr="002B62A6" w:rsidRDefault="00E4046F" w:rsidP="00512306">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 období přerušení nesmí Konzultant vykonávat Služby, případně jejich část, ale musí v přiměřené mí</w:t>
      </w:r>
      <w:r w:rsidR="009B0ECD" w:rsidRPr="002B62A6">
        <w:rPr>
          <w:rFonts w:ascii="Segoe UI" w:eastAsiaTheme="minorHAnsi" w:hAnsi="Segoe UI" w:cs="Segoe UI"/>
          <w:bCs/>
          <w:color w:val="000000" w:themeColor="text1"/>
          <w:sz w:val="22"/>
          <w:szCs w:val="22"/>
          <w:lang w:eastAsia="en-US" w:bidi="ar-SA"/>
        </w:rPr>
        <w:t>ře zajistit bezpečnost, údržbu a dohled nad Službami tak, aby se předešlo jejich poškození nebo ztrátě.</w:t>
      </w:r>
      <w:r w:rsidR="000B0E13" w:rsidRPr="002B62A6">
        <w:rPr>
          <w:rFonts w:ascii="Segoe UI" w:eastAsiaTheme="minorHAnsi" w:hAnsi="Segoe UI" w:cs="Segoe UI"/>
          <w:bCs/>
          <w:color w:val="000000" w:themeColor="text1"/>
          <w:sz w:val="22"/>
          <w:szCs w:val="22"/>
          <w:lang w:eastAsia="en-US" w:bidi="ar-SA"/>
        </w:rPr>
        <w:t xml:space="preserve"> S uvedeným postupem není spojena odměna Konzultanta.</w:t>
      </w:r>
    </w:p>
    <w:bookmarkEnd w:id="17"/>
    <w:p w14:paraId="603EBB2E" w14:textId="77777777" w:rsidR="00521403" w:rsidRPr="002B62A6" w:rsidRDefault="00521403" w:rsidP="001421C1">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7C615F32" w14:textId="77777777" w:rsidR="001421C1" w:rsidRPr="002B62A6" w:rsidRDefault="001421C1" w:rsidP="001421C1">
      <w:pPr>
        <w:pStyle w:val="Odstavecseseznamem"/>
        <w:numPr>
          <w:ilvl w:val="0"/>
          <w:numId w:val="28"/>
        </w:numPr>
        <w:spacing w:after="160" w:line="259" w:lineRule="auto"/>
        <w:rPr>
          <w:rFonts w:ascii="Segoe UI" w:hAnsi="Segoe UI" w:cs="Segoe UI"/>
          <w:b/>
          <w:color w:val="000000" w:themeColor="text1"/>
          <w:sz w:val="22"/>
          <w:szCs w:val="22"/>
        </w:rPr>
      </w:pPr>
      <w:r w:rsidRPr="002B62A6">
        <w:rPr>
          <w:rFonts w:ascii="Segoe UI" w:eastAsiaTheme="minorHAnsi" w:hAnsi="Segoe UI" w:cs="Segoe UI"/>
          <w:b/>
          <w:color w:val="000000" w:themeColor="text1"/>
          <w:sz w:val="22"/>
          <w:szCs w:val="22"/>
          <w:lang w:eastAsia="en-US" w:bidi="ar-SA"/>
        </w:rPr>
        <w:br w:type="page"/>
      </w:r>
      <w:r w:rsidRPr="002B62A6">
        <w:rPr>
          <w:rFonts w:ascii="Segoe UI" w:hAnsi="Segoe UI" w:cs="Segoe UI"/>
          <w:b/>
          <w:color w:val="000000" w:themeColor="text1"/>
          <w:sz w:val="22"/>
          <w:szCs w:val="22"/>
        </w:rPr>
        <w:lastRenderedPageBreak/>
        <w:t>Obecné podmínky</w:t>
      </w:r>
    </w:p>
    <w:p w14:paraId="3E8DFE5F" w14:textId="77777777" w:rsidR="001421C1" w:rsidRPr="002B62A6" w:rsidRDefault="001421C1" w:rsidP="001421C1">
      <w:pPr>
        <w:pStyle w:val="Bezmezer"/>
        <w:ind w:left="720"/>
        <w:jc w:val="both"/>
        <w:rPr>
          <w:rFonts w:cs="Segoe UI"/>
        </w:rPr>
      </w:pPr>
      <w:r w:rsidRPr="002B62A6">
        <w:rPr>
          <w:rFonts w:cs="Segoe UI"/>
        </w:rPr>
        <w:t>Obecné podmínky tvoř</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 xml:space="preserve">st FIDIC </w:t>
      </w:r>
      <w:r w:rsidRPr="002B62A6">
        <w:rPr>
          <w:rFonts w:eastAsia="Malgun Gothic Semilight" w:cs="Segoe UI"/>
        </w:rPr>
        <w:t>„</w:t>
      </w:r>
      <w:r w:rsidRPr="002B62A6">
        <w:rPr>
          <w:rFonts w:cs="Segoe UI"/>
        </w:rPr>
        <w:t>Vzorov</w:t>
      </w:r>
      <w:r w:rsidRPr="002B62A6">
        <w:rPr>
          <w:rFonts w:eastAsia="Malgun Gothic Semilight" w:cs="Segoe UI"/>
        </w:rPr>
        <w:t>é</w:t>
      </w:r>
      <w:r w:rsidRPr="002B62A6">
        <w:rPr>
          <w:rFonts w:cs="Segoe UI"/>
        </w:rPr>
        <w:t xml:space="preserve"> smlouvy o poskytnut</w:t>
      </w:r>
      <w:r w:rsidRPr="002B62A6">
        <w:rPr>
          <w:rFonts w:eastAsia="Malgun Gothic Semilight" w:cs="Segoe UI"/>
        </w:rPr>
        <w:t>í</w:t>
      </w:r>
      <w:r w:rsidRPr="002B62A6">
        <w:rPr>
          <w:rFonts w:cs="Segoe UI"/>
        </w:rPr>
        <w:t xml:space="preserve"> slu</w:t>
      </w:r>
      <w:r w:rsidRPr="002B62A6">
        <w:rPr>
          <w:rFonts w:eastAsia="Malgun Gothic Semilight" w:cs="Segoe UI"/>
        </w:rPr>
        <w:t>ž</w:t>
      </w:r>
      <w:r w:rsidRPr="002B62A6">
        <w:rPr>
          <w:rFonts w:cs="Segoe UI"/>
        </w:rPr>
        <w:t>eb mezi objednatelem a konzultantem</w:t>
      </w:r>
      <w:r w:rsidRPr="002B62A6">
        <w:rPr>
          <w:rFonts w:eastAsia="Malgun Gothic Semilight" w:cs="Segoe UI"/>
        </w:rPr>
        <w:t>“</w:t>
      </w:r>
      <w:r w:rsidRPr="002B62A6">
        <w:rPr>
          <w:rFonts w:cs="Segoe UI"/>
        </w:rPr>
        <w:t>, 4.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2006, vydan</w:t>
      </w:r>
      <w:r w:rsidRPr="002B62A6">
        <w:rPr>
          <w:rFonts w:eastAsia="Malgun Gothic Semilight" w:cs="Segoe UI"/>
        </w:rPr>
        <w:t>é</w:t>
      </w:r>
      <w:r w:rsidRPr="002B62A6">
        <w:rPr>
          <w:rFonts w:cs="Segoe UI"/>
        </w:rPr>
        <w:t xml:space="preserve"> v česk</w:t>
      </w:r>
      <w:r w:rsidRPr="002B62A6">
        <w:rPr>
          <w:rFonts w:eastAsia="Malgun Gothic Semilight" w:cs="Segoe UI"/>
        </w:rPr>
        <w:t>é</w:t>
      </w:r>
      <w:r w:rsidRPr="002B62A6">
        <w:rPr>
          <w:rFonts w:cs="Segoe UI"/>
        </w:rPr>
        <w:t>m překladu Českou asociac</w:t>
      </w:r>
      <w:r w:rsidRPr="002B62A6">
        <w:rPr>
          <w:rFonts w:eastAsia="Malgun Gothic Semilight" w:cs="Segoe UI"/>
        </w:rPr>
        <w:t>í</w:t>
      </w:r>
      <w:r w:rsidRPr="002B62A6">
        <w:rPr>
          <w:rFonts w:cs="Segoe UI"/>
        </w:rPr>
        <w:t xml:space="preserv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jako prvn</w:t>
      </w:r>
      <w:r w:rsidRPr="002B62A6">
        <w:rPr>
          <w:rFonts w:eastAsia="Malgun Gothic Semilight" w:cs="Segoe UI"/>
        </w:rPr>
        <w:t>í</w:t>
      </w:r>
      <w:r w:rsidRPr="002B62A6">
        <w:rPr>
          <w:rFonts w:cs="Segoe UI"/>
        </w:rPr>
        <w:t xml:space="preserve">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xml:space="preserve"> v roce 2015, a Zvl</w:t>
      </w:r>
      <w:r w:rsidRPr="002B62A6">
        <w:rPr>
          <w:rFonts w:eastAsia="Malgun Gothic Semilight" w:cs="Segoe UI"/>
        </w:rPr>
        <w:t>áš</w:t>
      </w:r>
      <w:r w:rsidRPr="002B62A6">
        <w:rPr>
          <w:rFonts w:cs="Segoe UI"/>
        </w:rPr>
        <w:t>tn</w:t>
      </w:r>
      <w:r w:rsidRPr="002B62A6">
        <w:rPr>
          <w:rFonts w:eastAsia="Malgun Gothic Semilight" w:cs="Segoe UI"/>
        </w:rPr>
        <w:t>í</w:t>
      </w:r>
      <w:r w:rsidRPr="002B62A6">
        <w:rPr>
          <w:rFonts w:cs="Segoe UI"/>
        </w:rPr>
        <w:t xml:space="preserve"> podm</w:t>
      </w:r>
      <w:r w:rsidRPr="002B62A6">
        <w:rPr>
          <w:rFonts w:eastAsia="Malgun Gothic Semilight" w:cs="Segoe UI"/>
        </w:rPr>
        <w:t>í</w:t>
      </w:r>
      <w:r w:rsidRPr="002B62A6">
        <w:rPr>
          <w:rFonts w:cs="Segoe UI"/>
        </w:rPr>
        <w:t>nky, kter</w:t>
      </w:r>
      <w:r w:rsidRPr="002B62A6">
        <w:rPr>
          <w:rFonts w:eastAsia="Malgun Gothic Semilight" w:cs="Segoe UI"/>
        </w:rPr>
        <w:t>é</w:t>
      </w:r>
      <w:r w:rsidRPr="002B62A6">
        <w:rPr>
          <w:rFonts w:cs="Segoe UI"/>
        </w:rPr>
        <w:t xml:space="preserve"> obsahují úpravy a doplněn</w:t>
      </w:r>
      <w:r w:rsidRPr="002B62A6">
        <w:rPr>
          <w:rFonts w:eastAsia="Malgun Gothic Semilight" w:cs="Segoe UI"/>
        </w:rPr>
        <w:t>í</w:t>
      </w:r>
      <w:r w:rsidRPr="002B62A6">
        <w:rPr>
          <w:rFonts w:cs="Segoe UI"/>
        </w:rPr>
        <w:t xml:space="preserve"> těchto Obecn</w:t>
      </w:r>
      <w:r w:rsidRPr="002B62A6">
        <w:rPr>
          <w:rFonts w:eastAsia="Malgun Gothic Semilight" w:cs="Segoe UI"/>
        </w:rPr>
        <w:t>ý</w:t>
      </w:r>
      <w:r w:rsidRPr="002B62A6">
        <w:rPr>
          <w:rFonts w:cs="Segoe UI"/>
        </w:rPr>
        <w:t>ch podm</w:t>
      </w:r>
      <w:r w:rsidRPr="002B62A6">
        <w:rPr>
          <w:rFonts w:eastAsia="Malgun Gothic Semilight" w:cs="Segoe UI"/>
        </w:rPr>
        <w:t>í</w:t>
      </w:r>
      <w:r w:rsidRPr="002B62A6">
        <w:rPr>
          <w:rFonts w:cs="Segoe UI"/>
        </w:rPr>
        <w:t>nek. Obecn</w:t>
      </w:r>
      <w:r w:rsidRPr="002B62A6">
        <w:rPr>
          <w:rFonts w:eastAsia="Malgun Gothic Semilight" w:cs="Segoe UI"/>
        </w:rPr>
        <w:t>é</w:t>
      </w:r>
      <w:r w:rsidRPr="002B62A6">
        <w:rPr>
          <w:rFonts w:cs="Segoe UI"/>
        </w:rPr>
        <w:t xml:space="preserve"> podm</w:t>
      </w:r>
      <w:r w:rsidRPr="002B62A6">
        <w:rPr>
          <w:rFonts w:eastAsia="Malgun Gothic Semilight" w:cs="Segoe UI"/>
        </w:rPr>
        <w:t>í</w:t>
      </w:r>
      <w:r w:rsidRPr="002B62A6">
        <w:rPr>
          <w:rFonts w:cs="Segoe UI"/>
        </w:rPr>
        <w:t>nky jsou souč</w:t>
      </w:r>
      <w:r w:rsidRPr="002B62A6">
        <w:rPr>
          <w:rFonts w:eastAsia="Malgun Gothic Semilight" w:cs="Segoe UI"/>
        </w:rPr>
        <w:t>á</w:t>
      </w:r>
      <w:r w:rsidRPr="002B62A6">
        <w:rPr>
          <w:rFonts w:cs="Segoe UI"/>
        </w:rPr>
        <w:t>st</w:t>
      </w:r>
      <w:r w:rsidRPr="002B62A6">
        <w:rPr>
          <w:rFonts w:eastAsia="Malgun Gothic Semilight" w:cs="Segoe UI"/>
        </w:rPr>
        <w:t>í</w:t>
      </w:r>
      <w:r w:rsidRPr="002B62A6">
        <w:rPr>
          <w:rFonts w:cs="Segoe UI"/>
        </w:rPr>
        <w:t xml:space="preserve"> t</w:t>
      </w:r>
      <w:r w:rsidRPr="002B62A6">
        <w:rPr>
          <w:rFonts w:eastAsia="Malgun Gothic Semilight" w:cs="Segoe UI"/>
        </w:rPr>
        <w:t>é</w:t>
      </w:r>
      <w:r w:rsidRPr="002B62A6">
        <w:rPr>
          <w:rFonts w:cs="Segoe UI"/>
        </w:rPr>
        <w:t>to Smlouvy jako jej</w:t>
      </w:r>
      <w:r w:rsidRPr="002B62A6">
        <w:rPr>
          <w:rFonts w:eastAsia="Malgun Gothic Semilight" w:cs="Segoe UI"/>
        </w:rPr>
        <w:t>í</w:t>
      </w:r>
      <w:r w:rsidRPr="002B62A6">
        <w:rPr>
          <w:rFonts w:cs="Segoe UI"/>
        </w:rPr>
        <w:t xml:space="preserve"> př</w:t>
      </w:r>
      <w:r w:rsidRPr="002B62A6">
        <w:rPr>
          <w:rFonts w:eastAsia="Malgun Gothic Semilight" w:cs="Segoe UI"/>
        </w:rPr>
        <w:t>í</w:t>
      </w:r>
      <w:r w:rsidRPr="002B62A6">
        <w:rPr>
          <w:rFonts w:cs="Segoe UI"/>
        </w:rPr>
        <w:t>loha D a jejich zněn</w:t>
      </w:r>
      <w:r w:rsidRPr="002B62A6">
        <w:rPr>
          <w:rFonts w:eastAsia="Malgun Gothic Semilight" w:cs="Segoe UI"/>
        </w:rPr>
        <w:t>í</w:t>
      </w:r>
      <w:r w:rsidRPr="002B62A6">
        <w:rPr>
          <w:rFonts w:cs="Segoe UI"/>
        </w:rPr>
        <w:t xml:space="preserve"> odpov</w:t>
      </w:r>
      <w:r w:rsidRPr="002B62A6">
        <w:rPr>
          <w:rFonts w:eastAsia="Malgun Gothic Semilight" w:cs="Segoe UI"/>
        </w:rPr>
        <w:t>í</w:t>
      </w:r>
      <w:r w:rsidRPr="002B62A6">
        <w:rPr>
          <w:rFonts w:cs="Segoe UI"/>
        </w:rPr>
        <w:t>d</w:t>
      </w:r>
      <w:r w:rsidRPr="002B62A6">
        <w:rPr>
          <w:rFonts w:eastAsia="Malgun Gothic Semilight" w:cs="Segoe UI"/>
        </w:rPr>
        <w:t>á</w:t>
      </w:r>
      <w:r w:rsidRPr="002B62A6">
        <w:rPr>
          <w:rFonts w:cs="Segoe UI"/>
        </w:rPr>
        <w:t xml:space="preserve"> zněn</w:t>
      </w:r>
      <w:r w:rsidRPr="002B62A6">
        <w:rPr>
          <w:rFonts w:eastAsia="Malgun Gothic Semilight" w:cs="Segoe UI"/>
        </w:rPr>
        <w:t>í</w:t>
      </w:r>
      <w:r w:rsidRPr="002B62A6">
        <w:rPr>
          <w:rFonts w:cs="Segoe UI"/>
        </w:rPr>
        <w:t xml:space="preserve"> zveřejněn</w:t>
      </w:r>
      <w:r w:rsidRPr="002B62A6">
        <w:rPr>
          <w:rFonts w:eastAsia="Malgun Gothic Semilight" w:cs="Segoe UI"/>
        </w:rPr>
        <w:t>é</w:t>
      </w:r>
      <w:r w:rsidRPr="002B62A6">
        <w:rPr>
          <w:rFonts w:cs="Segoe UI"/>
        </w:rPr>
        <w:t>mu na adrese webových stránek Česk</w:t>
      </w:r>
      <w:r w:rsidRPr="002B62A6">
        <w:rPr>
          <w:rFonts w:eastAsia="Malgun Gothic Semilight" w:cs="Segoe UI"/>
        </w:rPr>
        <w:t>é</w:t>
      </w:r>
      <w:r w:rsidRPr="002B62A6">
        <w:rPr>
          <w:rFonts w:cs="Segoe UI"/>
        </w:rPr>
        <w:t xml:space="preserve"> asociace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Havl</w:t>
      </w:r>
      <w:r w:rsidRPr="002B62A6">
        <w:rPr>
          <w:rFonts w:eastAsia="Malgun Gothic Semilight" w:cs="Segoe UI"/>
        </w:rPr>
        <w:t>í</w:t>
      </w:r>
      <w:r w:rsidRPr="002B62A6">
        <w:rPr>
          <w:rFonts w:cs="Segoe UI"/>
        </w:rPr>
        <w:t>čkovo n</w:t>
      </w:r>
      <w:r w:rsidRPr="002B62A6">
        <w:rPr>
          <w:rFonts w:eastAsia="Malgun Gothic Semilight" w:cs="Segoe UI"/>
        </w:rPr>
        <w:t>á</w:t>
      </w:r>
      <w:r w:rsidRPr="002B62A6">
        <w:rPr>
          <w:rFonts w:cs="Segoe UI"/>
        </w:rPr>
        <w:t>bře</w:t>
      </w:r>
      <w:r w:rsidRPr="002B62A6">
        <w:rPr>
          <w:rFonts w:eastAsia="Malgun Gothic Semilight" w:cs="Segoe UI"/>
        </w:rPr>
        <w:t>ží</w:t>
      </w:r>
      <w:r w:rsidRPr="002B62A6">
        <w:rPr>
          <w:rFonts w:cs="Segoe UI"/>
        </w:rPr>
        <w:t xml:space="preserve"> 38, 702 00 Ostrava) </w:t>
      </w:r>
      <w:hyperlink r:id="rId10" w:history="1">
        <w:r w:rsidRPr="002B62A6">
          <w:rPr>
            <w:rFonts w:cs="Segoe UI"/>
          </w:rPr>
          <w:t>www.cace.cz/fidic-publikace.php</w:t>
        </w:r>
      </w:hyperlink>
      <w:r w:rsidRPr="002B62A6">
        <w:rPr>
          <w:rFonts w:cs="Segoe UI"/>
        </w:rPr>
        <w:t xml:space="preserve"> konkrétně </w:t>
      </w:r>
      <w:hyperlink r:id="rId11" w:history="1">
        <w:r w:rsidRPr="002B62A6">
          <w:rPr>
            <w:rFonts w:cs="Segoe UI"/>
          </w:rPr>
          <w:t>http://cace.cz/order-form4-white.php</w:t>
        </w:r>
      </w:hyperlink>
      <w:r w:rsidRPr="002B62A6">
        <w:rPr>
          <w:rFonts w:cs="Segoe UI"/>
        </w:rPr>
        <w:t>).</w:t>
      </w:r>
    </w:p>
    <w:p w14:paraId="68644A11" w14:textId="77777777" w:rsidR="001421C1" w:rsidRPr="002B62A6" w:rsidRDefault="001421C1" w:rsidP="001421C1">
      <w:pPr>
        <w:rPr>
          <w:rFonts w:ascii="Segoe UI" w:hAnsi="Segoe UI" w:cs="Segoe UI"/>
          <w:sz w:val="22"/>
          <w:szCs w:val="22"/>
        </w:rPr>
      </w:pPr>
    </w:p>
    <w:p w14:paraId="72D89437" w14:textId="50C891BE" w:rsidR="001421C1" w:rsidRPr="002B62A6" w:rsidRDefault="001421C1" w:rsidP="002B62A6">
      <w:pPr>
        <w:pStyle w:val="Odstavecseseznamem"/>
        <w:widowControl/>
        <w:spacing w:after="160" w:line="259" w:lineRule="auto"/>
        <w:rPr>
          <w:rFonts w:ascii="Segoe UI" w:hAnsi="Segoe UI" w:cs="Segoe UI"/>
          <w:b/>
          <w:color w:val="000000" w:themeColor="text1"/>
          <w:sz w:val="22"/>
          <w:szCs w:val="22"/>
        </w:rPr>
      </w:pPr>
      <w:r w:rsidRPr="002B62A6">
        <w:rPr>
          <w:rFonts w:ascii="Segoe UI" w:hAnsi="Segoe UI" w:cs="Segoe UI"/>
          <w:b/>
          <w:color w:val="000000" w:themeColor="text1"/>
          <w:sz w:val="22"/>
          <w:szCs w:val="22"/>
        </w:rPr>
        <w:t xml:space="preserve"> </w:t>
      </w:r>
      <w:r w:rsidRPr="002B62A6">
        <w:rPr>
          <w:rFonts w:ascii="Segoe UI" w:hAnsi="Segoe UI" w:cs="Segoe UI"/>
          <w:b/>
          <w:color w:val="000000" w:themeColor="text1"/>
          <w:sz w:val="22"/>
          <w:szCs w:val="22"/>
        </w:rPr>
        <w:br w:type="page"/>
      </w:r>
      <w:r w:rsidRPr="002B62A6">
        <w:rPr>
          <w:rFonts w:ascii="Segoe UI" w:hAnsi="Segoe UI" w:cs="Segoe UI"/>
          <w:b/>
          <w:color w:val="000000" w:themeColor="text1"/>
          <w:sz w:val="22"/>
          <w:szCs w:val="22"/>
        </w:rPr>
        <w:lastRenderedPageBreak/>
        <w:t>Přílohy</w:t>
      </w:r>
    </w:p>
    <w:p w14:paraId="79BAE7E1"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1: Rozsah služeb včetně ceníku služeb</w:t>
      </w:r>
    </w:p>
    <w:p w14:paraId="125EA424"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2: Personál, vybavení, zařízení a služby třetích osob poskytovan</w:t>
      </w:r>
      <w:r w:rsidRPr="002B62A6">
        <w:rPr>
          <w:rFonts w:eastAsia="Malgun Gothic Semilight" w:cs="Segoe UI"/>
        </w:rPr>
        <w:t>é</w:t>
      </w:r>
      <w:r w:rsidRPr="002B62A6">
        <w:rPr>
          <w:rFonts w:cs="Segoe UI"/>
        </w:rPr>
        <w:t xml:space="preserve"> Objednatelem</w:t>
      </w:r>
    </w:p>
    <w:p w14:paraId="53CBC73A"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3: Odměna a platba</w:t>
      </w:r>
    </w:p>
    <w:p w14:paraId="189EF078" w14:textId="363A8A66" w:rsidR="001547BC" w:rsidRPr="002B62A6" w:rsidRDefault="001421C1" w:rsidP="0084253C">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4: Harmonogram služeb</w:t>
      </w:r>
    </w:p>
    <w:sectPr w:rsidR="001547BC" w:rsidRPr="002B62A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EBF3" w14:textId="77777777" w:rsidR="009356BD" w:rsidRDefault="009356BD" w:rsidP="001421C1">
      <w:r>
        <w:separator/>
      </w:r>
    </w:p>
  </w:endnote>
  <w:endnote w:type="continuationSeparator" w:id="0">
    <w:p w14:paraId="6481452F" w14:textId="77777777" w:rsidR="009356BD" w:rsidRDefault="009356BD" w:rsidP="001421C1">
      <w:r>
        <w:continuationSeparator/>
      </w:r>
    </w:p>
  </w:endnote>
  <w:endnote w:type="continuationNotice" w:id="1">
    <w:p w14:paraId="3D15FCA0" w14:textId="77777777" w:rsidR="009356BD" w:rsidRDefault="00935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vinion">
    <w:panose1 w:val="00000000000000000000"/>
    <w:charset w:val="02"/>
    <w:family w:val="swiss"/>
    <w:notTrueType/>
    <w:pitch w:val="variable"/>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68394"/>
      <w:docPartObj>
        <w:docPartGallery w:val="Page Numbers (Bottom of Page)"/>
        <w:docPartUnique/>
      </w:docPartObj>
    </w:sdtPr>
    <w:sdtEndPr/>
    <w:sdtContent>
      <w:sdt>
        <w:sdtPr>
          <w:id w:val="20068395"/>
          <w:docPartObj>
            <w:docPartGallery w:val="Page Numbers (Top of Page)"/>
            <w:docPartUnique/>
          </w:docPartObj>
        </w:sdtPr>
        <w:sdtEndPr/>
        <w:sdtContent>
          <w:p w14:paraId="3D711696" w14:textId="77777777" w:rsidR="00E66FB3" w:rsidRPr="00F1718F" w:rsidRDefault="00E66FB3">
            <w:pPr>
              <w:pStyle w:val="Zpat"/>
              <w:rPr>
                <w:rFonts w:asciiTheme="minorHAnsi" w:hAnsiTheme="minorHAnsi" w:cstheme="minorHAnsi"/>
                <w:sz w:val="18"/>
                <w:szCs w:val="18"/>
              </w:rPr>
            </w:pPr>
            <w:r>
              <w:rPr>
                <w:rFonts w:asciiTheme="minorHAnsi" w:hAnsiTheme="minorHAnsi" w:cstheme="minorHAnsi"/>
                <w:sz w:val="18"/>
                <w:szCs w:val="18"/>
              </w:rPr>
              <w:tab/>
            </w:r>
            <w:r>
              <w:rPr>
                <w:rFonts w:asciiTheme="minorHAnsi" w:hAnsiTheme="minorHAnsi" w:cstheme="minorHAnsi"/>
                <w:sz w:val="18"/>
                <w:szCs w:val="18"/>
              </w:rPr>
              <w:tab/>
            </w:r>
          </w:p>
          <w:p w14:paraId="367C4AEA" w14:textId="77777777" w:rsidR="00E66FB3" w:rsidRDefault="000C6EC3">
            <w:pPr>
              <w:pStyle w:val="Zpat"/>
              <w:jc w:val="right"/>
            </w:pPr>
          </w:p>
        </w:sdtContent>
      </w:sdt>
    </w:sdtContent>
  </w:sdt>
  <w:p w14:paraId="5952C55A" w14:textId="77777777" w:rsidR="00E66FB3" w:rsidRPr="00E9567F" w:rsidRDefault="00E66FB3">
    <w:pPr>
      <w:pStyle w:val="Zpat"/>
      <w:rPr>
        <w:rFonts w:ascii="Segoe UI" w:hAnsi="Segoe UI" w:cs="Segoe UI"/>
        <w:sz w:val="18"/>
        <w:szCs w:val="18"/>
      </w:rPr>
    </w:pPr>
    <w:r w:rsidRPr="00E9567F">
      <w:rPr>
        <w:rFonts w:ascii="Segoe UI" w:hAnsi="Segoe UI" w:cs="Segoe UI"/>
        <w:sz w:val="18"/>
        <w:szCs w:val="18"/>
      </w:rPr>
      <w:t>Smlouva o poskytování služeb</w:t>
    </w:r>
  </w:p>
  <w:p w14:paraId="5769FF6F" w14:textId="77777777" w:rsidR="00E66FB3" w:rsidRDefault="00E66FB3">
    <w:pPr>
      <w:pStyle w:val="Zpat"/>
      <w:jc w:val="right"/>
    </w:pPr>
  </w:p>
  <w:p w14:paraId="18793B30" w14:textId="77777777" w:rsidR="00E66FB3" w:rsidRDefault="00E66FB3">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sz w:val="20"/>
        <w:szCs w:val="20"/>
      </w:rPr>
      <w:id w:val="893083469"/>
      <w:docPartObj>
        <w:docPartGallery w:val="Page Numbers (Bottom of Page)"/>
        <w:docPartUnique/>
      </w:docPartObj>
    </w:sdtPr>
    <w:sdtEndPr/>
    <w:sdtContent>
      <w:sdt>
        <w:sdtPr>
          <w:rPr>
            <w:rFonts w:ascii="Segoe UI" w:hAnsi="Segoe UI" w:cs="Segoe UI"/>
            <w:sz w:val="20"/>
            <w:szCs w:val="20"/>
          </w:rPr>
          <w:id w:val="1728636285"/>
          <w:docPartObj>
            <w:docPartGallery w:val="Page Numbers (Top of Page)"/>
            <w:docPartUnique/>
          </w:docPartObj>
        </w:sdtPr>
        <w:sdtEndPr/>
        <w:sdtContent>
          <w:p w14:paraId="168A4FC0" w14:textId="1C4EA50C" w:rsidR="00365BA3" w:rsidRPr="00365BA3" w:rsidRDefault="00365BA3">
            <w:pPr>
              <w:pStyle w:val="Zpat"/>
              <w:jc w:val="center"/>
              <w:rPr>
                <w:rFonts w:ascii="Segoe UI" w:hAnsi="Segoe UI" w:cs="Segoe UI"/>
                <w:sz w:val="20"/>
                <w:szCs w:val="20"/>
              </w:rPr>
            </w:pPr>
            <w:r w:rsidRPr="00365BA3">
              <w:rPr>
                <w:rFonts w:ascii="Segoe UI" w:hAnsi="Segoe UI" w:cs="Segoe UI"/>
                <w:sz w:val="20"/>
                <w:szCs w:val="20"/>
              </w:rPr>
              <w:t xml:space="preserve">Stránka </w:t>
            </w:r>
            <w:r w:rsidRPr="00365BA3">
              <w:rPr>
                <w:rFonts w:ascii="Segoe UI" w:hAnsi="Segoe UI" w:cs="Segoe UI"/>
                <w:b/>
                <w:bCs/>
                <w:sz w:val="20"/>
                <w:szCs w:val="20"/>
              </w:rPr>
              <w:fldChar w:fldCharType="begin"/>
            </w:r>
            <w:r w:rsidRPr="00365BA3">
              <w:rPr>
                <w:rFonts w:ascii="Segoe UI" w:hAnsi="Segoe UI" w:cs="Segoe UI"/>
                <w:b/>
                <w:bCs/>
                <w:sz w:val="20"/>
                <w:szCs w:val="20"/>
              </w:rPr>
              <w:instrText>PAGE</w:instrText>
            </w:r>
            <w:r w:rsidRPr="00365BA3">
              <w:rPr>
                <w:rFonts w:ascii="Segoe UI" w:hAnsi="Segoe UI" w:cs="Segoe UI"/>
                <w:b/>
                <w:bCs/>
                <w:sz w:val="20"/>
                <w:szCs w:val="20"/>
              </w:rPr>
              <w:fldChar w:fldCharType="separate"/>
            </w:r>
            <w:r w:rsidRPr="00365BA3">
              <w:rPr>
                <w:rFonts w:ascii="Segoe UI" w:hAnsi="Segoe UI" w:cs="Segoe UI"/>
                <w:b/>
                <w:bCs/>
                <w:sz w:val="20"/>
                <w:szCs w:val="20"/>
              </w:rPr>
              <w:t>2</w:t>
            </w:r>
            <w:r w:rsidRPr="00365BA3">
              <w:rPr>
                <w:rFonts w:ascii="Segoe UI" w:hAnsi="Segoe UI" w:cs="Segoe UI"/>
                <w:b/>
                <w:bCs/>
                <w:sz w:val="20"/>
                <w:szCs w:val="20"/>
              </w:rPr>
              <w:fldChar w:fldCharType="end"/>
            </w:r>
            <w:r w:rsidRPr="00365BA3">
              <w:rPr>
                <w:rFonts w:ascii="Segoe UI" w:hAnsi="Segoe UI" w:cs="Segoe UI"/>
                <w:sz w:val="20"/>
                <w:szCs w:val="20"/>
              </w:rPr>
              <w:t xml:space="preserve"> z </w:t>
            </w:r>
            <w:r w:rsidR="00B90846">
              <w:rPr>
                <w:rFonts w:ascii="Segoe UI" w:hAnsi="Segoe UI" w:cs="Segoe UI"/>
                <w:b/>
                <w:bCs/>
                <w:sz w:val="20"/>
                <w:szCs w:val="20"/>
              </w:rPr>
              <w:fldChar w:fldCharType="begin"/>
            </w:r>
            <w:r w:rsidR="00B90846">
              <w:rPr>
                <w:rFonts w:ascii="Segoe UI" w:hAnsi="Segoe UI" w:cs="Segoe UI"/>
                <w:b/>
                <w:bCs/>
                <w:sz w:val="20"/>
                <w:szCs w:val="20"/>
              </w:rPr>
              <w:instrText xml:space="preserve"> SECTIONPAGES  </w:instrText>
            </w:r>
            <w:r w:rsidR="00B90846">
              <w:rPr>
                <w:rFonts w:ascii="Segoe UI" w:hAnsi="Segoe UI" w:cs="Segoe UI"/>
                <w:b/>
                <w:bCs/>
                <w:sz w:val="20"/>
                <w:szCs w:val="20"/>
              </w:rPr>
              <w:fldChar w:fldCharType="separate"/>
            </w:r>
            <w:r w:rsidR="000C6EC3">
              <w:rPr>
                <w:rFonts w:ascii="Segoe UI" w:hAnsi="Segoe UI" w:cs="Segoe UI"/>
                <w:b/>
                <w:bCs/>
                <w:noProof/>
                <w:sz w:val="20"/>
                <w:szCs w:val="20"/>
              </w:rPr>
              <w:t>29</w:t>
            </w:r>
            <w:r w:rsidR="00B90846">
              <w:rPr>
                <w:rFonts w:ascii="Segoe UI" w:hAnsi="Segoe UI" w:cs="Segoe U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F289C" w14:textId="77777777" w:rsidR="009356BD" w:rsidRDefault="009356BD" w:rsidP="001421C1">
      <w:r>
        <w:separator/>
      </w:r>
    </w:p>
  </w:footnote>
  <w:footnote w:type="continuationSeparator" w:id="0">
    <w:p w14:paraId="4D5BEF63" w14:textId="77777777" w:rsidR="009356BD" w:rsidRDefault="009356BD" w:rsidP="001421C1">
      <w:r>
        <w:continuationSeparator/>
      </w:r>
    </w:p>
  </w:footnote>
  <w:footnote w:type="continuationNotice" w:id="1">
    <w:p w14:paraId="7ED89EDD" w14:textId="77777777" w:rsidR="009356BD" w:rsidRDefault="009356BD"/>
  </w:footnote>
  <w:footnote w:id="2">
    <w:p w14:paraId="5B95A416" w14:textId="77777777" w:rsidR="00E66FB3" w:rsidRPr="00EF2D5B"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Vzorová smlouva o poskytnutí služeb mezi objednatelem a konzultantem. </w:t>
      </w:r>
    </w:p>
  </w:footnote>
  <w:footnote w:id="3">
    <w:p w14:paraId="16C4BA82" w14:textId="77777777" w:rsidR="00E66FB3" w:rsidRPr="00CC6D4A"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Smluvní podmínky pro dodávku technologických zařízení a projektování-výstavbu elektro- a strojně-technologického díla a pozemních a inženýrských staveb projektovaných zhotovitelem.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585E"/>
    <w:multiLevelType w:val="hybridMultilevel"/>
    <w:tmpl w:val="A5C8761A"/>
    <w:lvl w:ilvl="0" w:tplc="495264F4">
      <w:start w:val="1"/>
      <w:numFmt w:val="decimal"/>
      <w:lvlText w:val="%1."/>
      <w:lvlJc w:val="left"/>
      <w:pPr>
        <w:ind w:left="720" w:hanging="360"/>
      </w:pPr>
    </w:lvl>
    <w:lvl w:ilvl="1" w:tplc="5F56E7A0" w:tentative="1">
      <w:start w:val="1"/>
      <w:numFmt w:val="lowerLetter"/>
      <w:lvlText w:val="%2."/>
      <w:lvlJc w:val="left"/>
      <w:pPr>
        <w:ind w:left="1440" w:hanging="360"/>
      </w:pPr>
    </w:lvl>
    <w:lvl w:ilvl="2" w:tplc="6C321E56">
      <w:start w:val="1"/>
      <w:numFmt w:val="decimal"/>
      <w:lvlText w:val="%3."/>
      <w:lvlJc w:val="left"/>
      <w:pPr>
        <w:ind w:left="2160" w:hanging="180"/>
      </w:pPr>
    </w:lvl>
    <w:lvl w:ilvl="3" w:tplc="24A083E2" w:tentative="1">
      <w:start w:val="1"/>
      <w:numFmt w:val="decimal"/>
      <w:lvlText w:val="%4."/>
      <w:lvlJc w:val="left"/>
      <w:pPr>
        <w:ind w:left="2880" w:hanging="360"/>
      </w:pPr>
    </w:lvl>
    <w:lvl w:ilvl="4" w:tplc="D9B45D3E" w:tentative="1">
      <w:start w:val="1"/>
      <w:numFmt w:val="lowerLetter"/>
      <w:lvlText w:val="%5."/>
      <w:lvlJc w:val="left"/>
      <w:pPr>
        <w:ind w:left="3600" w:hanging="360"/>
      </w:pPr>
    </w:lvl>
    <w:lvl w:ilvl="5" w:tplc="9F54E62C" w:tentative="1">
      <w:start w:val="1"/>
      <w:numFmt w:val="lowerRoman"/>
      <w:lvlText w:val="%6."/>
      <w:lvlJc w:val="right"/>
      <w:pPr>
        <w:ind w:left="4320" w:hanging="180"/>
      </w:pPr>
    </w:lvl>
    <w:lvl w:ilvl="6" w:tplc="E21CDC16" w:tentative="1">
      <w:start w:val="1"/>
      <w:numFmt w:val="decimal"/>
      <w:lvlText w:val="%7."/>
      <w:lvlJc w:val="left"/>
      <w:pPr>
        <w:ind w:left="5040" w:hanging="360"/>
      </w:pPr>
    </w:lvl>
    <w:lvl w:ilvl="7" w:tplc="C5C81406" w:tentative="1">
      <w:start w:val="1"/>
      <w:numFmt w:val="lowerLetter"/>
      <w:lvlText w:val="%8."/>
      <w:lvlJc w:val="left"/>
      <w:pPr>
        <w:ind w:left="5760" w:hanging="360"/>
      </w:pPr>
    </w:lvl>
    <w:lvl w:ilvl="8" w:tplc="6B7C0BFC" w:tentative="1">
      <w:start w:val="1"/>
      <w:numFmt w:val="lowerRoman"/>
      <w:lvlText w:val="%9."/>
      <w:lvlJc w:val="right"/>
      <w:pPr>
        <w:ind w:left="6480" w:hanging="180"/>
      </w:pPr>
    </w:lvl>
  </w:abstractNum>
  <w:abstractNum w:abstractNumId="1" w15:restartNumberingAfterBreak="0">
    <w:nsid w:val="03952C34"/>
    <w:multiLevelType w:val="hybridMultilevel"/>
    <w:tmpl w:val="1D0EECC6"/>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633128"/>
    <w:multiLevelType w:val="hybridMultilevel"/>
    <w:tmpl w:val="3C6C6928"/>
    <w:lvl w:ilvl="0" w:tplc="AD26FA40">
      <w:start w:val="1"/>
      <w:numFmt w:val="lowerLetter"/>
      <w:lvlText w:val="(%1)"/>
      <w:lvlJc w:val="left"/>
      <w:pPr>
        <w:ind w:left="1440" w:hanging="360"/>
      </w:pPr>
      <w:rPr>
        <w:rFonts w:ascii="Segoe UI" w:eastAsia="Times New Roman" w:hAnsi="Segoe UI" w:cs="Segoe UI" w:hint="default"/>
        <w:w w:val="89"/>
        <w:sz w:val="22"/>
        <w:szCs w:val="22"/>
      </w:rPr>
    </w:lvl>
    <w:lvl w:ilvl="1" w:tplc="04050019" w:tentative="1">
      <w:start w:val="1"/>
      <w:numFmt w:val="lowerLetter"/>
      <w:lvlText w:val="%2."/>
      <w:lvlJc w:val="left"/>
      <w:pPr>
        <w:ind w:left="2160" w:hanging="360"/>
      </w:pPr>
    </w:lvl>
    <w:lvl w:ilvl="2" w:tplc="0405000F"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9C0469B"/>
    <w:multiLevelType w:val="hybridMultilevel"/>
    <w:tmpl w:val="C96E00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70BB"/>
    <w:multiLevelType w:val="hybridMultilevel"/>
    <w:tmpl w:val="6EE01740"/>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874C20"/>
    <w:multiLevelType w:val="hybridMultilevel"/>
    <w:tmpl w:val="40CAEAE2"/>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D62F44"/>
    <w:multiLevelType w:val="hybridMultilevel"/>
    <w:tmpl w:val="EC40E7F8"/>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370E29"/>
    <w:multiLevelType w:val="hybridMultilevel"/>
    <w:tmpl w:val="FBAEF138"/>
    <w:lvl w:ilvl="0" w:tplc="04050019">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107475A5"/>
    <w:multiLevelType w:val="hybridMultilevel"/>
    <w:tmpl w:val="1E7CBB2C"/>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0C1513"/>
    <w:multiLevelType w:val="hybridMultilevel"/>
    <w:tmpl w:val="814485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E51BC2"/>
    <w:multiLevelType w:val="hybridMultilevel"/>
    <w:tmpl w:val="CD5009CA"/>
    <w:lvl w:ilvl="0" w:tplc="0C52FEB6">
      <w:start w:val="1"/>
      <w:numFmt w:val="lowerLetter"/>
      <w:lvlText w:val="(%1)"/>
      <w:lvlJc w:val="left"/>
      <w:pPr>
        <w:ind w:left="1800" w:hanging="360"/>
      </w:pPr>
      <w:rPr>
        <w:rFonts w:ascii="Segoe UI" w:eastAsia="Times New Roman" w:hAnsi="Segoe UI" w:cs="Segoe UI" w:hint="default"/>
        <w:w w:val="89"/>
        <w:sz w:val="22"/>
        <w:szCs w:val="22"/>
      </w:rPr>
    </w:lvl>
    <w:lvl w:ilvl="1" w:tplc="F058FEEE">
      <w:start w:val="1"/>
      <w:numFmt w:val="lowerLetter"/>
      <w:lvlText w:val="%2)"/>
      <w:lvlJc w:val="left"/>
      <w:pPr>
        <w:ind w:left="1440" w:hanging="360"/>
      </w:pPr>
      <w:rPr>
        <w:rFonts w:hint="default"/>
      </w:rPr>
    </w:lvl>
    <w:lvl w:ilvl="2" w:tplc="B88077C0" w:tentative="1">
      <w:start w:val="1"/>
      <w:numFmt w:val="lowerRoman"/>
      <w:lvlText w:val="%3."/>
      <w:lvlJc w:val="right"/>
      <w:pPr>
        <w:ind w:left="2160" w:hanging="180"/>
      </w:pPr>
    </w:lvl>
    <w:lvl w:ilvl="3" w:tplc="7EF637D6" w:tentative="1">
      <w:start w:val="1"/>
      <w:numFmt w:val="decimal"/>
      <w:lvlText w:val="%4."/>
      <w:lvlJc w:val="left"/>
      <w:pPr>
        <w:ind w:left="2880" w:hanging="360"/>
      </w:pPr>
    </w:lvl>
    <w:lvl w:ilvl="4" w:tplc="8A0C8190" w:tentative="1">
      <w:start w:val="1"/>
      <w:numFmt w:val="lowerLetter"/>
      <w:lvlText w:val="%5."/>
      <w:lvlJc w:val="left"/>
      <w:pPr>
        <w:ind w:left="3600" w:hanging="360"/>
      </w:pPr>
    </w:lvl>
    <w:lvl w:ilvl="5" w:tplc="EE26D786" w:tentative="1">
      <w:start w:val="1"/>
      <w:numFmt w:val="lowerRoman"/>
      <w:lvlText w:val="%6."/>
      <w:lvlJc w:val="right"/>
      <w:pPr>
        <w:ind w:left="4320" w:hanging="180"/>
      </w:pPr>
    </w:lvl>
    <w:lvl w:ilvl="6" w:tplc="DFC89574" w:tentative="1">
      <w:start w:val="1"/>
      <w:numFmt w:val="decimal"/>
      <w:lvlText w:val="%7."/>
      <w:lvlJc w:val="left"/>
      <w:pPr>
        <w:ind w:left="5040" w:hanging="360"/>
      </w:pPr>
    </w:lvl>
    <w:lvl w:ilvl="7" w:tplc="F10C23A2" w:tentative="1">
      <w:start w:val="1"/>
      <w:numFmt w:val="lowerLetter"/>
      <w:lvlText w:val="%8."/>
      <w:lvlJc w:val="left"/>
      <w:pPr>
        <w:ind w:left="5760" w:hanging="360"/>
      </w:pPr>
    </w:lvl>
    <w:lvl w:ilvl="8" w:tplc="804A09DA" w:tentative="1">
      <w:start w:val="1"/>
      <w:numFmt w:val="lowerRoman"/>
      <w:lvlText w:val="%9."/>
      <w:lvlJc w:val="right"/>
      <w:pPr>
        <w:ind w:left="6480" w:hanging="180"/>
      </w:pPr>
    </w:lvl>
  </w:abstractNum>
  <w:abstractNum w:abstractNumId="11" w15:restartNumberingAfterBreak="0">
    <w:nsid w:val="14524C52"/>
    <w:multiLevelType w:val="hybridMultilevel"/>
    <w:tmpl w:val="46D48138"/>
    <w:lvl w:ilvl="0" w:tplc="7B98F916">
      <w:start w:val="1"/>
      <w:numFmt w:val="lowerRoman"/>
      <w:lvlText w:val="(%1)"/>
      <w:lvlJc w:val="righ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2" w15:restartNumberingAfterBreak="0">
    <w:nsid w:val="18B81045"/>
    <w:multiLevelType w:val="hybridMultilevel"/>
    <w:tmpl w:val="AD80B75E"/>
    <w:lvl w:ilvl="0" w:tplc="04050017">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19102BA3"/>
    <w:multiLevelType w:val="hybridMultilevel"/>
    <w:tmpl w:val="08FC0CEE"/>
    <w:lvl w:ilvl="0" w:tplc="9796C7D0">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A3348BA"/>
    <w:multiLevelType w:val="hybridMultilevel"/>
    <w:tmpl w:val="0D0006CA"/>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C31474"/>
    <w:multiLevelType w:val="multilevel"/>
    <w:tmpl w:val="B19AD57C"/>
    <w:lvl w:ilvl="0">
      <w:start w:val="1"/>
      <w:numFmt w:val="upperRoman"/>
      <w:lvlText w:val="%1."/>
      <w:lvlJc w:val="right"/>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i w:val="0"/>
        <w:iCs/>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260264"/>
    <w:multiLevelType w:val="hybridMultilevel"/>
    <w:tmpl w:val="B55E6314"/>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FE1D99"/>
    <w:multiLevelType w:val="hybridMultilevel"/>
    <w:tmpl w:val="9282F37E"/>
    <w:lvl w:ilvl="0" w:tplc="0405000F">
      <w:start w:val="1"/>
      <w:numFmt w:val="upperRoman"/>
      <w:lvlText w:val="%1."/>
      <w:lvlJc w:val="right"/>
      <w:pPr>
        <w:ind w:left="1636" w:hanging="360"/>
      </w:pPr>
      <w:rPr>
        <w:rFonts w:hint="default"/>
        <w:color w:val="auto"/>
      </w:rPr>
    </w:lvl>
    <w:lvl w:ilvl="1" w:tplc="3E06BCFA"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1F512685"/>
    <w:multiLevelType w:val="hybridMultilevel"/>
    <w:tmpl w:val="E94236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9505AB"/>
    <w:multiLevelType w:val="hybridMultilevel"/>
    <w:tmpl w:val="03ECDAC4"/>
    <w:lvl w:ilvl="0" w:tplc="856295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C0B7009"/>
    <w:multiLevelType w:val="hybridMultilevel"/>
    <w:tmpl w:val="FFE0EB5C"/>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2341E1"/>
    <w:multiLevelType w:val="hybridMultilevel"/>
    <w:tmpl w:val="AE48B22E"/>
    <w:lvl w:ilvl="0" w:tplc="1C425232">
      <w:start w:val="1"/>
      <w:numFmt w:val="lowerLetter"/>
      <w:lvlText w:val="(%1)"/>
      <w:lvlJc w:val="left"/>
      <w:pPr>
        <w:ind w:left="1080" w:hanging="720"/>
      </w:pPr>
      <w:rPr>
        <w:rFonts w:ascii="Segoe UI" w:eastAsia="Times New Roman" w:hAnsi="Segoe UI" w:cs="Segoe UI" w:hint="default"/>
        <w:w w:val="8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02E1D27"/>
    <w:multiLevelType w:val="hybridMultilevel"/>
    <w:tmpl w:val="197E6F8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0E4578A"/>
    <w:multiLevelType w:val="multilevel"/>
    <w:tmpl w:val="3C4C8A66"/>
    <w:lvl w:ilvl="0">
      <w:start w:val="4"/>
      <w:numFmt w:val="decimal"/>
      <w:lvlText w:val="%1"/>
      <w:lvlJc w:val="left"/>
      <w:pPr>
        <w:ind w:left="525" w:hanging="525"/>
      </w:pPr>
      <w:rPr>
        <w:rFonts w:hint="default"/>
        <w:b/>
      </w:rPr>
    </w:lvl>
    <w:lvl w:ilvl="1">
      <w:start w:val="6"/>
      <w:numFmt w:val="decimal"/>
      <w:lvlText w:val="%1.%2"/>
      <w:lvlJc w:val="left"/>
      <w:pPr>
        <w:ind w:left="525" w:hanging="525"/>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29A0A86"/>
    <w:multiLevelType w:val="hybridMultilevel"/>
    <w:tmpl w:val="D90E7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A502C8"/>
    <w:multiLevelType w:val="hybridMultilevel"/>
    <w:tmpl w:val="BDE206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70123E"/>
    <w:multiLevelType w:val="hybridMultilevel"/>
    <w:tmpl w:val="7278C602"/>
    <w:lvl w:ilvl="0" w:tplc="0405001B">
      <w:start w:val="1"/>
      <w:numFmt w:val="lowerRoman"/>
      <w:lvlText w:val="%1."/>
      <w:lvlJc w:val="righ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28" w15:restartNumberingAfterBreak="0">
    <w:nsid w:val="37A16095"/>
    <w:multiLevelType w:val="hybridMultilevel"/>
    <w:tmpl w:val="DCFC4AA4"/>
    <w:lvl w:ilvl="0" w:tplc="6928A7C0">
      <w:start w:val="1"/>
      <w:numFmt w:val="upperLetter"/>
      <w:lvlText w:val="%1."/>
      <w:lvlJc w:val="left"/>
      <w:pPr>
        <w:ind w:left="720" w:hanging="360"/>
      </w:pPr>
    </w:lvl>
    <w:lvl w:ilvl="1" w:tplc="F23A22E0" w:tentative="1">
      <w:start w:val="1"/>
      <w:numFmt w:val="lowerLetter"/>
      <w:lvlText w:val="%2."/>
      <w:lvlJc w:val="left"/>
      <w:pPr>
        <w:ind w:left="1440" w:hanging="360"/>
      </w:pPr>
    </w:lvl>
    <w:lvl w:ilvl="2" w:tplc="64602858" w:tentative="1">
      <w:start w:val="1"/>
      <w:numFmt w:val="lowerRoman"/>
      <w:lvlText w:val="%3."/>
      <w:lvlJc w:val="right"/>
      <w:pPr>
        <w:ind w:left="2160" w:hanging="180"/>
      </w:pPr>
    </w:lvl>
    <w:lvl w:ilvl="3" w:tplc="2DB49936" w:tentative="1">
      <w:start w:val="1"/>
      <w:numFmt w:val="decimal"/>
      <w:lvlText w:val="%4."/>
      <w:lvlJc w:val="left"/>
      <w:pPr>
        <w:ind w:left="2880" w:hanging="360"/>
      </w:pPr>
    </w:lvl>
    <w:lvl w:ilvl="4" w:tplc="2FCE6AF8" w:tentative="1">
      <w:start w:val="1"/>
      <w:numFmt w:val="lowerLetter"/>
      <w:lvlText w:val="%5."/>
      <w:lvlJc w:val="left"/>
      <w:pPr>
        <w:ind w:left="3600" w:hanging="360"/>
      </w:pPr>
    </w:lvl>
    <w:lvl w:ilvl="5" w:tplc="056C4246" w:tentative="1">
      <w:start w:val="1"/>
      <w:numFmt w:val="lowerRoman"/>
      <w:lvlText w:val="%6."/>
      <w:lvlJc w:val="right"/>
      <w:pPr>
        <w:ind w:left="4320" w:hanging="180"/>
      </w:pPr>
    </w:lvl>
    <w:lvl w:ilvl="6" w:tplc="C6F4F592" w:tentative="1">
      <w:start w:val="1"/>
      <w:numFmt w:val="decimal"/>
      <w:lvlText w:val="%7."/>
      <w:lvlJc w:val="left"/>
      <w:pPr>
        <w:ind w:left="5040" w:hanging="360"/>
      </w:pPr>
    </w:lvl>
    <w:lvl w:ilvl="7" w:tplc="6CF44776" w:tentative="1">
      <w:start w:val="1"/>
      <w:numFmt w:val="lowerLetter"/>
      <w:lvlText w:val="%8."/>
      <w:lvlJc w:val="left"/>
      <w:pPr>
        <w:ind w:left="5760" w:hanging="360"/>
      </w:pPr>
    </w:lvl>
    <w:lvl w:ilvl="8" w:tplc="EC52BA7E" w:tentative="1">
      <w:start w:val="1"/>
      <w:numFmt w:val="lowerRoman"/>
      <w:lvlText w:val="%9."/>
      <w:lvlJc w:val="right"/>
      <w:pPr>
        <w:ind w:left="6480" w:hanging="180"/>
      </w:pPr>
    </w:lvl>
  </w:abstractNum>
  <w:abstractNum w:abstractNumId="29" w15:restartNumberingAfterBreak="0">
    <w:nsid w:val="38F2497C"/>
    <w:multiLevelType w:val="hybridMultilevel"/>
    <w:tmpl w:val="C8DC48AA"/>
    <w:lvl w:ilvl="0" w:tplc="F2B83B5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AC026AF"/>
    <w:multiLevelType w:val="hybridMultilevel"/>
    <w:tmpl w:val="83D4CE5C"/>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0606F1"/>
    <w:multiLevelType w:val="hybridMultilevel"/>
    <w:tmpl w:val="DD18A35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0C3F9E"/>
    <w:multiLevelType w:val="hybridMultilevel"/>
    <w:tmpl w:val="14AC7568"/>
    <w:lvl w:ilvl="0" w:tplc="4ACA843A">
      <w:start w:val="1"/>
      <w:numFmt w:val="lowerLetter"/>
      <w:lvlText w:val="(%1)"/>
      <w:lvlJc w:val="left"/>
      <w:pPr>
        <w:ind w:left="1776" w:hanging="360"/>
      </w:pPr>
      <w:rPr>
        <w:rFonts w:hint="default"/>
      </w:rPr>
    </w:lvl>
    <w:lvl w:ilvl="1" w:tplc="0405001B">
      <w:start w:val="1"/>
      <w:numFmt w:val="lowerRoman"/>
      <w:lvlText w:val="%2."/>
      <w:lvlJc w:val="right"/>
      <w:pPr>
        <w:ind w:left="2496" w:hanging="360"/>
      </w:pPr>
    </w:lvl>
    <w:lvl w:ilvl="2" w:tplc="0405001B">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15:restartNumberingAfterBreak="0">
    <w:nsid w:val="453B2E66"/>
    <w:multiLevelType w:val="multilevel"/>
    <w:tmpl w:val="C21C41AA"/>
    <w:styleLink w:val="Styl1"/>
    <w:lvl w:ilvl="0">
      <w:start w:val="1"/>
      <w:numFmt w:val="upperRoman"/>
      <w:lvlText w:val="%1."/>
      <w:lvlJc w:val="left"/>
      <w:pPr>
        <w:ind w:left="360" w:hanging="360"/>
      </w:pPr>
      <w:rPr>
        <w:rFonts w:ascii="Segoe UI" w:hAnsi="Segoe UI" w:hint="default"/>
        <w:sz w:val="22"/>
      </w:rPr>
    </w:lvl>
    <w:lvl w:ilvl="1">
      <w:start w:val="1"/>
      <w:numFmt w:val="decimal"/>
      <w:lvlText w:val="%1.%2."/>
      <w:lvlJc w:val="left"/>
      <w:pPr>
        <w:ind w:left="720" w:hanging="360"/>
      </w:pPr>
      <w:rPr>
        <w:rFonts w:ascii="Segoe UI" w:hAnsi="Segoe UI" w:hint="default"/>
        <w:sz w:val="22"/>
      </w:rPr>
    </w:lvl>
    <w:lvl w:ilvl="2">
      <w:start w:val="1"/>
      <w:numFmt w:val="decimal"/>
      <w:lvlText w:val="%1.%2.%3."/>
      <w:lvlJc w:val="left"/>
      <w:pPr>
        <w:ind w:left="1080" w:hanging="360"/>
      </w:pPr>
      <w:rPr>
        <w:rFonts w:ascii="Segoe UI" w:hAnsi="Segoe U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7E84A63"/>
    <w:multiLevelType w:val="hybridMultilevel"/>
    <w:tmpl w:val="E2DCC2E8"/>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F5512C"/>
    <w:multiLevelType w:val="hybridMultilevel"/>
    <w:tmpl w:val="8BA4B228"/>
    <w:lvl w:ilvl="0" w:tplc="5BBC9DFE">
      <w:start w:val="1"/>
      <w:numFmt w:val="bullet"/>
      <w:lvlText w:val=""/>
      <w:lvlJc w:val="left"/>
      <w:pPr>
        <w:ind w:left="1428" w:hanging="360"/>
      </w:pPr>
      <w:rPr>
        <w:rFonts w:ascii="Symbol" w:hAnsi="Symbol" w:hint="default"/>
      </w:rPr>
    </w:lvl>
    <w:lvl w:ilvl="1" w:tplc="97D0765A" w:tentative="1">
      <w:start w:val="1"/>
      <w:numFmt w:val="bullet"/>
      <w:lvlText w:val="o"/>
      <w:lvlJc w:val="left"/>
      <w:pPr>
        <w:ind w:left="2148" w:hanging="360"/>
      </w:pPr>
      <w:rPr>
        <w:rFonts w:ascii="Courier New" w:hAnsi="Courier New" w:cs="Courier New" w:hint="default"/>
      </w:rPr>
    </w:lvl>
    <w:lvl w:ilvl="2" w:tplc="F192FF26" w:tentative="1">
      <w:start w:val="1"/>
      <w:numFmt w:val="bullet"/>
      <w:lvlText w:val=""/>
      <w:lvlJc w:val="left"/>
      <w:pPr>
        <w:ind w:left="2868" w:hanging="360"/>
      </w:pPr>
      <w:rPr>
        <w:rFonts w:ascii="Wingdings" w:hAnsi="Wingdings" w:hint="default"/>
      </w:rPr>
    </w:lvl>
    <w:lvl w:ilvl="3" w:tplc="13F62D24" w:tentative="1">
      <w:start w:val="1"/>
      <w:numFmt w:val="bullet"/>
      <w:lvlText w:val=""/>
      <w:lvlJc w:val="left"/>
      <w:pPr>
        <w:ind w:left="3588" w:hanging="360"/>
      </w:pPr>
      <w:rPr>
        <w:rFonts w:ascii="Symbol" w:hAnsi="Symbol" w:hint="default"/>
      </w:rPr>
    </w:lvl>
    <w:lvl w:ilvl="4" w:tplc="479822E6" w:tentative="1">
      <w:start w:val="1"/>
      <w:numFmt w:val="bullet"/>
      <w:lvlText w:val="o"/>
      <w:lvlJc w:val="left"/>
      <w:pPr>
        <w:ind w:left="4308" w:hanging="360"/>
      </w:pPr>
      <w:rPr>
        <w:rFonts w:ascii="Courier New" w:hAnsi="Courier New" w:cs="Courier New" w:hint="default"/>
      </w:rPr>
    </w:lvl>
    <w:lvl w:ilvl="5" w:tplc="543CEDA0" w:tentative="1">
      <w:start w:val="1"/>
      <w:numFmt w:val="bullet"/>
      <w:lvlText w:val=""/>
      <w:lvlJc w:val="left"/>
      <w:pPr>
        <w:ind w:left="5028" w:hanging="360"/>
      </w:pPr>
      <w:rPr>
        <w:rFonts w:ascii="Wingdings" w:hAnsi="Wingdings" w:hint="default"/>
      </w:rPr>
    </w:lvl>
    <w:lvl w:ilvl="6" w:tplc="D5140D0C" w:tentative="1">
      <w:start w:val="1"/>
      <w:numFmt w:val="bullet"/>
      <w:lvlText w:val=""/>
      <w:lvlJc w:val="left"/>
      <w:pPr>
        <w:ind w:left="5748" w:hanging="360"/>
      </w:pPr>
      <w:rPr>
        <w:rFonts w:ascii="Symbol" w:hAnsi="Symbol" w:hint="default"/>
      </w:rPr>
    </w:lvl>
    <w:lvl w:ilvl="7" w:tplc="D0A01028" w:tentative="1">
      <w:start w:val="1"/>
      <w:numFmt w:val="bullet"/>
      <w:lvlText w:val="o"/>
      <w:lvlJc w:val="left"/>
      <w:pPr>
        <w:ind w:left="6468" w:hanging="360"/>
      </w:pPr>
      <w:rPr>
        <w:rFonts w:ascii="Courier New" w:hAnsi="Courier New" w:cs="Courier New" w:hint="default"/>
      </w:rPr>
    </w:lvl>
    <w:lvl w:ilvl="8" w:tplc="156412EE" w:tentative="1">
      <w:start w:val="1"/>
      <w:numFmt w:val="bullet"/>
      <w:lvlText w:val=""/>
      <w:lvlJc w:val="left"/>
      <w:pPr>
        <w:ind w:left="7188" w:hanging="360"/>
      </w:pPr>
      <w:rPr>
        <w:rFonts w:ascii="Wingdings" w:hAnsi="Wingdings" w:hint="default"/>
      </w:rPr>
    </w:lvl>
  </w:abstractNum>
  <w:abstractNum w:abstractNumId="36" w15:restartNumberingAfterBreak="0">
    <w:nsid w:val="4A153B92"/>
    <w:multiLevelType w:val="hybridMultilevel"/>
    <w:tmpl w:val="3D30DD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EC63DFE"/>
    <w:multiLevelType w:val="hybridMultilevel"/>
    <w:tmpl w:val="DFAED1AC"/>
    <w:lvl w:ilvl="0" w:tplc="04050015">
      <w:start w:val="1"/>
      <w:numFmt w:val="lowerLetter"/>
      <w:lvlText w:val="(%1)"/>
      <w:lvlJc w:val="left"/>
      <w:pPr>
        <w:ind w:left="1428" w:hanging="360"/>
      </w:pPr>
      <w:rPr>
        <w:rFonts w:asciiTheme="minorHAnsi" w:eastAsia="Times New Roman" w:hAnsiTheme="minorHAnsi" w:cstheme="minorHAnsi" w:hint="default"/>
        <w:w w:val="89"/>
        <w:sz w:val="22"/>
        <w:szCs w:val="22"/>
      </w:rPr>
    </w:lvl>
    <w:lvl w:ilvl="1" w:tplc="04050003">
      <w:start w:val="1"/>
      <w:numFmt w:val="lowerLetter"/>
      <w:lvlText w:val="(%2)"/>
      <w:lvlJc w:val="left"/>
      <w:pPr>
        <w:ind w:left="2148" w:hanging="360"/>
      </w:pPr>
      <w:rPr>
        <w:rFonts w:hint="default"/>
      </w:rPr>
    </w:lvl>
    <w:lvl w:ilvl="2" w:tplc="04050005" w:tentative="1">
      <w:start w:val="1"/>
      <w:numFmt w:val="lowerRoman"/>
      <w:lvlText w:val="%3."/>
      <w:lvlJc w:val="right"/>
      <w:pPr>
        <w:ind w:left="2868" w:hanging="180"/>
      </w:pPr>
    </w:lvl>
    <w:lvl w:ilvl="3" w:tplc="04050001" w:tentative="1">
      <w:start w:val="1"/>
      <w:numFmt w:val="decimal"/>
      <w:lvlText w:val="%4."/>
      <w:lvlJc w:val="left"/>
      <w:pPr>
        <w:ind w:left="3588" w:hanging="360"/>
      </w:pPr>
    </w:lvl>
    <w:lvl w:ilvl="4" w:tplc="04050003" w:tentative="1">
      <w:start w:val="1"/>
      <w:numFmt w:val="lowerLetter"/>
      <w:lvlText w:val="%5."/>
      <w:lvlJc w:val="left"/>
      <w:pPr>
        <w:ind w:left="4308" w:hanging="360"/>
      </w:pPr>
    </w:lvl>
    <w:lvl w:ilvl="5" w:tplc="04050005" w:tentative="1">
      <w:start w:val="1"/>
      <w:numFmt w:val="lowerRoman"/>
      <w:lvlText w:val="%6."/>
      <w:lvlJc w:val="right"/>
      <w:pPr>
        <w:ind w:left="5028" w:hanging="180"/>
      </w:pPr>
    </w:lvl>
    <w:lvl w:ilvl="6" w:tplc="04050001" w:tentative="1">
      <w:start w:val="1"/>
      <w:numFmt w:val="decimal"/>
      <w:lvlText w:val="%7."/>
      <w:lvlJc w:val="left"/>
      <w:pPr>
        <w:ind w:left="5748" w:hanging="360"/>
      </w:pPr>
    </w:lvl>
    <w:lvl w:ilvl="7" w:tplc="04050003" w:tentative="1">
      <w:start w:val="1"/>
      <w:numFmt w:val="lowerLetter"/>
      <w:lvlText w:val="%8."/>
      <w:lvlJc w:val="left"/>
      <w:pPr>
        <w:ind w:left="6468" w:hanging="360"/>
      </w:pPr>
    </w:lvl>
    <w:lvl w:ilvl="8" w:tplc="04050005" w:tentative="1">
      <w:start w:val="1"/>
      <w:numFmt w:val="lowerRoman"/>
      <w:lvlText w:val="%9."/>
      <w:lvlJc w:val="right"/>
      <w:pPr>
        <w:ind w:left="7188" w:hanging="180"/>
      </w:pPr>
    </w:lvl>
  </w:abstractNum>
  <w:abstractNum w:abstractNumId="38" w15:restartNumberingAfterBreak="0">
    <w:nsid w:val="543541F3"/>
    <w:multiLevelType w:val="hybridMultilevel"/>
    <w:tmpl w:val="CC625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5E4C4BBF"/>
    <w:multiLevelType w:val="hybridMultilevel"/>
    <w:tmpl w:val="77F43AE8"/>
    <w:lvl w:ilvl="0" w:tplc="0405000F">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0F"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610B2361"/>
    <w:multiLevelType w:val="hybridMultilevel"/>
    <w:tmpl w:val="D4D6A240"/>
    <w:lvl w:ilvl="0" w:tplc="FD8C99BC">
      <w:start w:val="1"/>
      <w:numFmt w:val="lowerRoman"/>
      <w:lvlText w:val="(%1)"/>
      <w:lvlJc w:val="left"/>
      <w:pPr>
        <w:ind w:left="1147" w:hanging="720"/>
      </w:pPr>
      <w:rPr>
        <w:rFonts w:asciiTheme="minorHAnsi" w:hAnsiTheme="minorHAnsi" w:cs="Times New Roman" w:hint="default"/>
        <w:i w:val="0"/>
      </w:rPr>
    </w:lvl>
    <w:lvl w:ilvl="1" w:tplc="04050019" w:tentative="1">
      <w:start w:val="1"/>
      <w:numFmt w:val="lowerLetter"/>
      <w:lvlText w:val="%2."/>
      <w:lvlJc w:val="left"/>
      <w:pPr>
        <w:ind w:left="1507" w:hanging="360"/>
      </w:pPr>
    </w:lvl>
    <w:lvl w:ilvl="2" w:tplc="0405001B" w:tentative="1">
      <w:start w:val="1"/>
      <w:numFmt w:val="lowerRoman"/>
      <w:lvlText w:val="%3."/>
      <w:lvlJc w:val="right"/>
      <w:pPr>
        <w:ind w:left="2227" w:hanging="180"/>
      </w:pPr>
    </w:lvl>
    <w:lvl w:ilvl="3" w:tplc="0405000F" w:tentative="1">
      <w:start w:val="1"/>
      <w:numFmt w:val="decimal"/>
      <w:lvlText w:val="%4."/>
      <w:lvlJc w:val="left"/>
      <w:pPr>
        <w:ind w:left="2947" w:hanging="360"/>
      </w:pPr>
    </w:lvl>
    <w:lvl w:ilvl="4" w:tplc="04050019" w:tentative="1">
      <w:start w:val="1"/>
      <w:numFmt w:val="lowerLetter"/>
      <w:lvlText w:val="%5."/>
      <w:lvlJc w:val="left"/>
      <w:pPr>
        <w:ind w:left="3667" w:hanging="360"/>
      </w:pPr>
    </w:lvl>
    <w:lvl w:ilvl="5" w:tplc="0405001B" w:tentative="1">
      <w:start w:val="1"/>
      <w:numFmt w:val="lowerRoman"/>
      <w:lvlText w:val="%6."/>
      <w:lvlJc w:val="right"/>
      <w:pPr>
        <w:ind w:left="4387" w:hanging="180"/>
      </w:pPr>
    </w:lvl>
    <w:lvl w:ilvl="6" w:tplc="0405000F" w:tentative="1">
      <w:start w:val="1"/>
      <w:numFmt w:val="decimal"/>
      <w:lvlText w:val="%7."/>
      <w:lvlJc w:val="left"/>
      <w:pPr>
        <w:ind w:left="5107" w:hanging="360"/>
      </w:pPr>
    </w:lvl>
    <w:lvl w:ilvl="7" w:tplc="04050019" w:tentative="1">
      <w:start w:val="1"/>
      <w:numFmt w:val="lowerLetter"/>
      <w:lvlText w:val="%8."/>
      <w:lvlJc w:val="left"/>
      <w:pPr>
        <w:ind w:left="5827" w:hanging="360"/>
      </w:pPr>
    </w:lvl>
    <w:lvl w:ilvl="8" w:tplc="0405001B" w:tentative="1">
      <w:start w:val="1"/>
      <w:numFmt w:val="lowerRoman"/>
      <w:lvlText w:val="%9."/>
      <w:lvlJc w:val="right"/>
      <w:pPr>
        <w:ind w:left="6547" w:hanging="180"/>
      </w:pPr>
    </w:lvl>
  </w:abstractNum>
  <w:abstractNum w:abstractNumId="42" w15:restartNumberingAfterBreak="0">
    <w:nsid w:val="62E833A0"/>
    <w:multiLevelType w:val="hybridMultilevel"/>
    <w:tmpl w:val="7150743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857AF"/>
    <w:multiLevelType w:val="hybridMultilevel"/>
    <w:tmpl w:val="37F03E72"/>
    <w:lvl w:ilvl="0" w:tplc="3C9809B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5890F72"/>
    <w:multiLevelType w:val="hybridMultilevel"/>
    <w:tmpl w:val="77241F6A"/>
    <w:lvl w:ilvl="0" w:tplc="321E010E">
      <w:start w:val="1"/>
      <w:numFmt w:val="upperRoman"/>
      <w:pStyle w:val="Nadpis1"/>
      <w:lvlText w:val="%1."/>
      <w:lvlJc w:val="right"/>
      <w:pPr>
        <w:ind w:left="1126" w:hanging="360"/>
      </w:pPr>
      <w:rPr>
        <w:rFonts w:ascii="Segoe UI" w:hAnsi="Segoe U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71C7154"/>
    <w:multiLevelType w:val="hybridMultilevel"/>
    <w:tmpl w:val="C230207C"/>
    <w:lvl w:ilvl="0" w:tplc="B002C6CA">
      <w:start w:val="1"/>
      <w:numFmt w:val="lowerLetter"/>
      <w:lvlText w:val="(%1)"/>
      <w:lvlJc w:val="left"/>
      <w:pPr>
        <w:ind w:left="1800" w:hanging="360"/>
      </w:pPr>
      <w:rPr>
        <w:rFonts w:ascii="Segoe UI" w:eastAsia="Times New Roman" w:hAnsi="Segoe UI" w:cs="Segoe UI" w:hint="default"/>
        <w:w w:val="89"/>
        <w:sz w:val="22"/>
        <w:szCs w:val="22"/>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6" w15:restartNumberingAfterBreak="0">
    <w:nsid w:val="67416AFC"/>
    <w:multiLevelType w:val="hybridMultilevel"/>
    <w:tmpl w:val="A64E9398"/>
    <w:lvl w:ilvl="0" w:tplc="04050019">
      <w:start w:val="1"/>
      <w:numFmt w:val="lowerLetter"/>
      <w:lvlText w:val="(%1)"/>
      <w:lvlJc w:val="left"/>
      <w:pPr>
        <w:ind w:left="1147" w:hanging="720"/>
      </w:pPr>
      <w:rPr>
        <w:rFonts w:hint="default"/>
        <w:i w:val="0"/>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tentative="1">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7" w15:restartNumberingAfterBreak="0">
    <w:nsid w:val="68293D4F"/>
    <w:multiLevelType w:val="hybridMultilevel"/>
    <w:tmpl w:val="2A324BFE"/>
    <w:lvl w:ilvl="0" w:tplc="04050017">
      <w:start w:val="1"/>
      <w:numFmt w:val="lowerLetter"/>
      <w:lvlText w:val="%1)"/>
      <w:lvlJc w:val="left"/>
      <w:pPr>
        <w:ind w:left="502" w:hanging="360"/>
      </w:pPr>
    </w:lvl>
    <w:lvl w:ilvl="1" w:tplc="0405001B">
      <w:start w:val="1"/>
      <w:numFmt w:val="low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99B1C58"/>
    <w:multiLevelType w:val="hybridMultilevel"/>
    <w:tmpl w:val="1A385612"/>
    <w:lvl w:ilvl="0" w:tplc="33B28586">
      <w:start w:val="1"/>
      <w:numFmt w:val="lowerLetter"/>
      <w:lvlText w:val="%1)"/>
      <w:lvlJc w:val="left"/>
      <w:pPr>
        <w:ind w:left="1800" w:hanging="360"/>
      </w:pPr>
    </w:lvl>
    <w:lvl w:ilvl="1" w:tplc="04050003" w:tentative="1">
      <w:start w:val="1"/>
      <w:numFmt w:val="lowerLetter"/>
      <w:lvlText w:val="%2."/>
      <w:lvlJc w:val="left"/>
      <w:pPr>
        <w:ind w:left="2520" w:hanging="360"/>
      </w:pPr>
    </w:lvl>
    <w:lvl w:ilvl="2" w:tplc="04050005" w:tentative="1">
      <w:start w:val="1"/>
      <w:numFmt w:val="lowerRoman"/>
      <w:lvlText w:val="%3."/>
      <w:lvlJc w:val="right"/>
      <w:pPr>
        <w:ind w:left="3240" w:hanging="180"/>
      </w:pPr>
    </w:lvl>
    <w:lvl w:ilvl="3" w:tplc="04050001" w:tentative="1">
      <w:start w:val="1"/>
      <w:numFmt w:val="decimal"/>
      <w:lvlText w:val="%4."/>
      <w:lvlJc w:val="left"/>
      <w:pPr>
        <w:ind w:left="3960" w:hanging="360"/>
      </w:pPr>
    </w:lvl>
    <w:lvl w:ilvl="4" w:tplc="04050003" w:tentative="1">
      <w:start w:val="1"/>
      <w:numFmt w:val="lowerLetter"/>
      <w:lvlText w:val="%5."/>
      <w:lvlJc w:val="left"/>
      <w:pPr>
        <w:ind w:left="4680" w:hanging="360"/>
      </w:pPr>
    </w:lvl>
    <w:lvl w:ilvl="5" w:tplc="04050005" w:tentative="1">
      <w:start w:val="1"/>
      <w:numFmt w:val="lowerRoman"/>
      <w:lvlText w:val="%6."/>
      <w:lvlJc w:val="right"/>
      <w:pPr>
        <w:ind w:left="5400" w:hanging="180"/>
      </w:pPr>
    </w:lvl>
    <w:lvl w:ilvl="6" w:tplc="04050001" w:tentative="1">
      <w:start w:val="1"/>
      <w:numFmt w:val="decimal"/>
      <w:lvlText w:val="%7."/>
      <w:lvlJc w:val="left"/>
      <w:pPr>
        <w:ind w:left="6120" w:hanging="360"/>
      </w:pPr>
    </w:lvl>
    <w:lvl w:ilvl="7" w:tplc="04050003" w:tentative="1">
      <w:start w:val="1"/>
      <w:numFmt w:val="lowerLetter"/>
      <w:lvlText w:val="%8."/>
      <w:lvlJc w:val="left"/>
      <w:pPr>
        <w:ind w:left="6840" w:hanging="360"/>
      </w:pPr>
    </w:lvl>
    <w:lvl w:ilvl="8" w:tplc="04050005" w:tentative="1">
      <w:start w:val="1"/>
      <w:numFmt w:val="lowerRoman"/>
      <w:lvlText w:val="%9."/>
      <w:lvlJc w:val="right"/>
      <w:pPr>
        <w:ind w:left="7560" w:hanging="180"/>
      </w:pPr>
    </w:lvl>
  </w:abstractNum>
  <w:abstractNum w:abstractNumId="49" w15:restartNumberingAfterBreak="0">
    <w:nsid w:val="6EB318A0"/>
    <w:multiLevelType w:val="hybridMultilevel"/>
    <w:tmpl w:val="9D2C4FDE"/>
    <w:lvl w:ilvl="0" w:tplc="B08221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7312E8"/>
    <w:multiLevelType w:val="hybridMultilevel"/>
    <w:tmpl w:val="E30843B0"/>
    <w:lvl w:ilvl="0" w:tplc="B002C6CA">
      <w:start w:val="1"/>
      <w:numFmt w:val="lowerLetter"/>
      <w:lvlText w:val="(%1)"/>
      <w:lvlJc w:val="left"/>
      <w:pPr>
        <w:ind w:left="720" w:hanging="360"/>
      </w:pPr>
      <w:rPr>
        <w:rFonts w:ascii="Segoe UI" w:eastAsia="Times New Roman" w:hAnsi="Segoe UI" w:cs="Segoe UI" w:hint="default"/>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9E81C80"/>
    <w:multiLevelType w:val="hybridMultilevel"/>
    <w:tmpl w:val="2C5C48C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E1C5F1E"/>
    <w:multiLevelType w:val="hybridMultilevel"/>
    <w:tmpl w:val="1D0EECC6"/>
    <w:lvl w:ilvl="0" w:tplc="FFFFFFFF">
      <w:start w:val="1"/>
      <w:numFmt w:val="lowerLetter"/>
      <w:lvlText w:val="(%1)"/>
      <w:lvlJc w:val="left"/>
      <w:pPr>
        <w:ind w:left="720" w:hanging="360"/>
      </w:pPr>
      <w:rPr>
        <w:rFonts w:ascii="Segoe UI" w:hAnsi="Segoe UI" w:cstheme="minorHAns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0566040">
    <w:abstractNumId w:val="44"/>
  </w:num>
  <w:num w:numId="2" w16cid:durableId="124468494">
    <w:abstractNumId w:val="44"/>
  </w:num>
  <w:num w:numId="3" w16cid:durableId="1818758975">
    <w:abstractNumId w:val="44"/>
  </w:num>
  <w:num w:numId="4" w16cid:durableId="883251306">
    <w:abstractNumId w:val="33"/>
  </w:num>
  <w:num w:numId="5" w16cid:durableId="409082648">
    <w:abstractNumId w:val="17"/>
  </w:num>
  <w:num w:numId="6" w16cid:durableId="497229377">
    <w:abstractNumId w:val="0"/>
  </w:num>
  <w:num w:numId="7" w16cid:durableId="1084495732">
    <w:abstractNumId w:val="16"/>
  </w:num>
  <w:num w:numId="8" w16cid:durableId="1963614119">
    <w:abstractNumId w:val="28"/>
  </w:num>
  <w:num w:numId="9" w16cid:durableId="626931366">
    <w:abstractNumId w:val="48"/>
  </w:num>
  <w:num w:numId="10" w16cid:durableId="671689307">
    <w:abstractNumId w:val="10"/>
  </w:num>
  <w:num w:numId="11" w16cid:durableId="742676684">
    <w:abstractNumId w:val="45"/>
  </w:num>
  <w:num w:numId="12" w16cid:durableId="1794253595">
    <w:abstractNumId w:val="2"/>
  </w:num>
  <w:num w:numId="13" w16cid:durableId="1168596003">
    <w:abstractNumId w:val="37"/>
  </w:num>
  <w:num w:numId="14" w16cid:durableId="1063452939">
    <w:abstractNumId w:val="53"/>
  </w:num>
  <w:num w:numId="15" w16cid:durableId="1225067805">
    <w:abstractNumId w:val="35"/>
  </w:num>
  <w:num w:numId="16" w16cid:durableId="2075006944">
    <w:abstractNumId w:val="40"/>
  </w:num>
  <w:num w:numId="17" w16cid:durableId="2100904026">
    <w:abstractNumId w:val="27"/>
  </w:num>
  <w:num w:numId="18" w16cid:durableId="1560751665">
    <w:abstractNumId w:val="11"/>
  </w:num>
  <w:num w:numId="19" w16cid:durableId="2140688303">
    <w:abstractNumId w:val="23"/>
  </w:num>
  <w:num w:numId="20" w16cid:durableId="413749124">
    <w:abstractNumId w:val="25"/>
  </w:num>
  <w:num w:numId="21" w16cid:durableId="1839225139">
    <w:abstractNumId w:val="14"/>
  </w:num>
  <w:num w:numId="22" w16cid:durableId="1031223811">
    <w:abstractNumId w:val="8"/>
  </w:num>
  <w:num w:numId="23" w16cid:durableId="791283790">
    <w:abstractNumId w:val="21"/>
  </w:num>
  <w:num w:numId="24" w16cid:durableId="994840352">
    <w:abstractNumId w:val="3"/>
  </w:num>
  <w:num w:numId="25" w16cid:durableId="1496147321">
    <w:abstractNumId w:val="26"/>
  </w:num>
  <w:num w:numId="26" w16cid:durableId="180823388">
    <w:abstractNumId w:val="38"/>
  </w:num>
  <w:num w:numId="27" w16cid:durableId="607323102">
    <w:abstractNumId w:val="18"/>
  </w:num>
  <w:num w:numId="28" w16cid:durableId="1931961137">
    <w:abstractNumId w:val="4"/>
  </w:num>
  <w:num w:numId="29" w16cid:durableId="87846876">
    <w:abstractNumId w:val="41"/>
  </w:num>
  <w:num w:numId="30" w16cid:durableId="1618871726">
    <w:abstractNumId w:val="39"/>
  </w:num>
  <w:num w:numId="31" w16cid:durableId="1194148699">
    <w:abstractNumId w:val="20"/>
  </w:num>
  <w:num w:numId="32" w16cid:durableId="190537575">
    <w:abstractNumId w:val="47"/>
  </w:num>
  <w:num w:numId="33" w16cid:durableId="514466951">
    <w:abstractNumId w:val="9"/>
  </w:num>
  <w:num w:numId="34" w16cid:durableId="1826627086">
    <w:abstractNumId w:val="12"/>
  </w:num>
  <w:num w:numId="35" w16cid:durableId="1631284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6131952">
    <w:abstractNumId w:val="13"/>
  </w:num>
  <w:num w:numId="37" w16cid:durableId="1277179240">
    <w:abstractNumId w:val="22"/>
  </w:num>
  <w:num w:numId="38" w16cid:durableId="795488162">
    <w:abstractNumId w:val="31"/>
  </w:num>
  <w:num w:numId="39" w16cid:durableId="1095981297">
    <w:abstractNumId w:val="5"/>
  </w:num>
  <w:num w:numId="40" w16cid:durableId="1909458817">
    <w:abstractNumId w:val="1"/>
  </w:num>
  <w:num w:numId="41" w16cid:durableId="405029726">
    <w:abstractNumId w:val="42"/>
  </w:num>
  <w:num w:numId="42" w16cid:durableId="1261065357">
    <w:abstractNumId w:val="34"/>
  </w:num>
  <w:num w:numId="43" w16cid:durableId="1505050077">
    <w:abstractNumId w:val="51"/>
  </w:num>
  <w:num w:numId="44" w16cid:durableId="993490246">
    <w:abstractNumId w:val="43"/>
  </w:num>
  <w:num w:numId="45" w16cid:durableId="492914160">
    <w:abstractNumId w:val="52"/>
  </w:num>
  <w:num w:numId="46" w16cid:durableId="1323310723">
    <w:abstractNumId w:val="32"/>
  </w:num>
  <w:num w:numId="47" w16cid:durableId="612790748">
    <w:abstractNumId w:val="36"/>
  </w:num>
  <w:num w:numId="48" w16cid:durableId="583076430">
    <w:abstractNumId w:val="15"/>
  </w:num>
  <w:num w:numId="49" w16cid:durableId="745957184">
    <w:abstractNumId w:val="29"/>
  </w:num>
  <w:num w:numId="50" w16cid:durableId="1430811833">
    <w:abstractNumId w:val="6"/>
  </w:num>
  <w:num w:numId="51" w16cid:durableId="439373739">
    <w:abstractNumId w:val="30"/>
  </w:num>
  <w:num w:numId="52" w16cid:durableId="388185458">
    <w:abstractNumId w:val="24"/>
  </w:num>
  <w:num w:numId="53" w16cid:durableId="2103182022">
    <w:abstractNumId w:val="7"/>
  </w:num>
  <w:num w:numId="54" w16cid:durableId="588464908">
    <w:abstractNumId w:val="46"/>
  </w:num>
  <w:num w:numId="55" w16cid:durableId="1440300701">
    <w:abstractNumId w:val="49"/>
  </w:num>
  <w:num w:numId="56" w16cid:durableId="330180329">
    <w:abstractNumId w:val="50"/>
  </w:num>
  <w:num w:numId="57" w16cid:durableId="1667705346">
    <w:abstractNumId w:val="19"/>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áš Michálek">
    <w15:presenceInfo w15:providerId="AD" w15:userId="S::michalek@mt-legal.com::40834b66-ade2-4c62-8436-1c61819a8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1C1"/>
    <w:rsid w:val="00003066"/>
    <w:rsid w:val="00004393"/>
    <w:rsid w:val="00006018"/>
    <w:rsid w:val="0000699E"/>
    <w:rsid w:val="00007DF2"/>
    <w:rsid w:val="00010D3C"/>
    <w:rsid w:val="00013AA7"/>
    <w:rsid w:val="0001456D"/>
    <w:rsid w:val="000232A1"/>
    <w:rsid w:val="00023EB2"/>
    <w:rsid w:val="00024561"/>
    <w:rsid w:val="00024A85"/>
    <w:rsid w:val="00026158"/>
    <w:rsid w:val="00026533"/>
    <w:rsid w:val="00026F88"/>
    <w:rsid w:val="00027E96"/>
    <w:rsid w:val="00036AEF"/>
    <w:rsid w:val="00036E86"/>
    <w:rsid w:val="00037C05"/>
    <w:rsid w:val="0004036F"/>
    <w:rsid w:val="00040936"/>
    <w:rsid w:val="00043CC2"/>
    <w:rsid w:val="00043D11"/>
    <w:rsid w:val="00044F3E"/>
    <w:rsid w:val="00045485"/>
    <w:rsid w:val="00046E9D"/>
    <w:rsid w:val="00047890"/>
    <w:rsid w:val="00050CC6"/>
    <w:rsid w:val="0005247D"/>
    <w:rsid w:val="00053BB5"/>
    <w:rsid w:val="00054172"/>
    <w:rsid w:val="00054FF0"/>
    <w:rsid w:val="00055EF7"/>
    <w:rsid w:val="00056F3D"/>
    <w:rsid w:val="00060038"/>
    <w:rsid w:val="000603CC"/>
    <w:rsid w:val="00061175"/>
    <w:rsid w:val="000616A0"/>
    <w:rsid w:val="000618A6"/>
    <w:rsid w:val="00064165"/>
    <w:rsid w:val="0006438B"/>
    <w:rsid w:val="00065273"/>
    <w:rsid w:val="0006590D"/>
    <w:rsid w:val="00067530"/>
    <w:rsid w:val="00073CCF"/>
    <w:rsid w:val="00073DDE"/>
    <w:rsid w:val="00074207"/>
    <w:rsid w:val="0007579C"/>
    <w:rsid w:val="00076D9B"/>
    <w:rsid w:val="00081B6A"/>
    <w:rsid w:val="000825A4"/>
    <w:rsid w:val="000859E8"/>
    <w:rsid w:val="0009287D"/>
    <w:rsid w:val="00093582"/>
    <w:rsid w:val="00094E0E"/>
    <w:rsid w:val="00097492"/>
    <w:rsid w:val="000A10BD"/>
    <w:rsid w:val="000A14FB"/>
    <w:rsid w:val="000A2690"/>
    <w:rsid w:val="000A3515"/>
    <w:rsid w:val="000A4213"/>
    <w:rsid w:val="000A4F3D"/>
    <w:rsid w:val="000B0E13"/>
    <w:rsid w:val="000B1A8B"/>
    <w:rsid w:val="000B4B36"/>
    <w:rsid w:val="000B5BF4"/>
    <w:rsid w:val="000B7234"/>
    <w:rsid w:val="000C0E86"/>
    <w:rsid w:val="000C25E1"/>
    <w:rsid w:val="000C3C74"/>
    <w:rsid w:val="000C3DCB"/>
    <w:rsid w:val="000C40C3"/>
    <w:rsid w:val="000C4272"/>
    <w:rsid w:val="000C4D8B"/>
    <w:rsid w:val="000C6EC3"/>
    <w:rsid w:val="000D1769"/>
    <w:rsid w:val="000D1CD9"/>
    <w:rsid w:val="000D2E23"/>
    <w:rsid w:val="000D2E26"/>
    <w:rsid w:val="000D4310"/>
    <w:rsid w:val="000D4BD8"/>
    <w:rsid w:val="000D5D26"/>
    <w:rsid w:val="000D6D4F"/>
    <w:rsid w:val="000D71F5"/>
    <w:rsid w:val="000E253B"/>
    <w:rsid w:val="000E27FA"/>
    <w:rsid w:val="000E5547"/>
    <w:rsid w:val="000E57D0"/>
    <w:rsid w:val="000F0182"/>
    <w:rsid w:val="000F0C07"/>
    <w:rsid w:val="000F198D"/>
    <w:rsid w:val="000F25B7"/>
    <w:rsid w:val="00100C2B"/>
    <w:rsid w:val="0010233C"/>
    <w:rsid w:val="00102D24"/>
    <w:rsid w:val="00102DB2"/>
    <w:rsid w:val="0010363C"/>
    <w:rsid w:val="001044ED"/>
    <w:rsid w:val="00105A41"/>
    <w:rsid w:val="00107452"/>
    <w:rsid w:val="00112CF8"/>
    <w:rsid w:val="00113A3F"/>
    <w:rsid w:val="00115342"/>
    <w:rsid w:val="00117098"/>
    <w:rsid w:val="0011726A"/>
    <w:rsid w:val="001175E6"/>
    <w:rsid w:val="00117B1D"/>
    <w:rsid w:val="001210BA"/>
    <w:rsid w:val="001216CC"/>
    <w:rsid w:val="001262D3"/>
    <w:rsid w:val="001271E9"/>
    <w:rsid w:val="0013020C"/>
    <w:rsid w:val="00134FB2"/>
    <w:rsid w:val="00141B51"/>
    <w:rsid w:val="00141CB6"/>
    <w:rsid w:val="001421C1"/>
    <w:rsid w:val="001437AA"/>
    <w:rsid w:val="00145922"/>
    <w:rsid w:val="001462F1"/>
    <w:rsid w:val="0015012E"/>
    <w:rsid w:val="001518B4"/>
    <w:rsid w:val="0015390A"/>
    <w:rsid w:val="001547BC"/>
    <w:rsid w:val="001576BB"/>
    <w:rsid w:val="00160516"/>
    <w:rsid w:val="00162A40"/>
    <w:rsid w:val="00164460"/>
    <w:rsid w:val="001646CD"/>
    <w:rsid w:val="0016658E"/>
    <w:rsid w:val="001671F1"/>
    <w:rsid w:val="001675F6"/>
    <w:rsid w:val="00171A9B"/>
    <w:rsid w:val="0017309E"/>
    <w:rsid w:val="0017353D"/>
    <w:rsid w:val="00173CB6"/>
    <w:rsid w:val="00174078"/>
    <w:rsid w:val="00174E6B"/>
    <w:rsid w:val="0017549A"/>
    <w:rsid w:val="00176136"/>
    <w:rsid w:val="00176FE2"/>
    <w:rsid w:val="00177B1A"/>
    <w:rsid w:val="00181F0A"/>
    <w:rsid w:val="001822B4"/>
    <w:rsid w:val="0018297A"/>
    <w:rsid w:val="00183B8C"/>
    <w:rsid w:val="00185752"/>
    <w:rsid w:val="00185DB8"/>
    <w:rsid w:val="00192EDF"/>
    <w:rsid w:val="00193D4A"/>
    <w:rsid w:val="0019443B"/>
    <w:rsid w:val="00194674"/>
    <w:rsid w:val="001947ED"/>
    <w:rsid w:val="00196612"/>
    <w:rsid w:val="001A2906"/>
    <w:rsid w:val="001A5CD2"/>
    <w:rsid w:val="001A7D99"/>
    <w:rsid w:val="001B090F"/>
    <w:rsid w:val="001B3292"/>
    <w:rsid w:val="001B578B"/>
    <w:rsid w:val="001B5B41"/>
    <w:rsid w:val="001B6288"/>
    <w:rsid w:val="001C0B8E"/>
    <w:rsid w:val="001C13FA"/>
    <w:rsid w:val="001C186D"/>
    <w:rsid w:val="001C2896"/>
    <w:rsid w:val="001C2D3D"/>
    <w:rsid w:val="001C4206"/>
    <w:rsid w:val="001C458E"/>
    <w:rsid w:val="001D196D"/>
    <w:rsid w:val="001D1D92"/>
    <w:rsid w:val="001D4CF1"/>
    <w:rsid w:val="001E0541"/>
    <w:rsid w:val="001E2010"/>
    <w:rsid w:val="001E29E3"/>
    <w:rsid w:val="001E2EFD"/>
    <w:rsid w:val="001E4546"/>
    <w:rsid w:val="001E4635"/>
    <w:rsid w:val="001E5700"/>
    <w:rsid w:val="001E5D56"/>
    <w:rsid w:val="001F0B7C"/>
    <w:rsid w:val="001F25A6"/>
    <w:rsid w:val="001F3714"/>
    <w:rsid w:val="001F371A"/>
    <w:rsid w:val="001F3C83"/>
    <w:rsid w:val="001F4CC3"/>
    <w:rsid w:val="001F5000"/>
    <w:rsid w:val="001F5E8B"/>
    <w:rsid w:val="001F725D"/>
    <w:rsid w:val="001F78E3"/>
    <w:rsid w:val="002009D5"/>
    <w:rsid w:val="00203AE8"/>
    <w:rsid w:val="00204E70"/>
    <w:rsid w:val="002070B8"/>
    <w:rsid w:val="00212C62"/>
    <w:rsid w:val="00213EAB"/>
    <w:rsid w:val="00215326"/>
    <w:rsid w:val="002217BF"/>
    <w:rsid w:val="00223677"/>
    <w:rsid w:val="00223BBF"/>
    <w:rsid w:val="00223C99"/>
    <w:rsid w:val="0022451B"/>
    <w:rsid w:val="002249E8"/>
    <w:rsid w:val="00225107"/>
    <w:rsid w:val="002268EF"/>
    <w:rsid w:val="002274FB"/>
    <w:rsid w:val="00227D66"/>
    <w:rsid w:val="00232ECA"/>
    <w:rsid w:val="002337D0"/>
    <w:rsid w:val="00236BAA"/>
    <w:rsid w:val="00243D03"/>
    <w:rsid w:val="002442F5"/>
    <w:rsid w:val="00244796"/>
    <w:rsid w:val="002450D9"/>
    <w:rsid w:val="00245F7C"/>
    <w:rsid w:val="0025107F"/>
    <w:rsid w:val="00254441"/>
    <w:rsid w:val="0025478C"/>
    <w:rsid w:val="00255C9E"/>
    <w:rsid w:val="002570C9"/>
    <w:rsid w:val="00261E5C"/>
    <w:rsid w:val="00263AAB"/>
    <w:rsid w:val="00263DAC"/>
    <w:rsid w:val="00265420"/>
    <w:rsid w:val="00265DF7"/>
    <w:rsid w:val="0026681D"/>
    <w:rsid w:val="00266966"/>
    <w:rsid w:val="002703F0"/>
    <w:rsid w:val="002704FE"/>
    <w:rsid w:val="00271042"/>
    <w:rsid w:val="002728A9"/>
    <w:rsid w:val="00274A3C"/>
    <w:rsid w:val="002761B5"/>
    <w:rsid w:val="002767A4"/>
    <w:rsid w:val="002778FE"/>
    <w:rsid w:val="00281A6A"/>
    <w:rsid w:val="00282165"/>
    <w:rsid w:val="00285496"/>
    <w:rsid w:val="00285CC2"/>
    <w:rsid w:val="002862EE"/>
    <w:rsid w:val="00291ADC"/>
    <w:rsid w:val="00293AC7"/>
    <w:rsid w:val="002960B3"/>
    <w:rsid w:val="00297DC9"/>
    <w:rsid w:val="002A0271"/>
    <w:rsid w:val="002A0A16"/>
    <w:rsid w:val="002A2CA6"/>
    <w:rsid w:val="002A5AC9"/>
    <w:rsid w:val="002A7AA6"/>
    <w:rsid w:val="002B1C3A"/>
    <w:rsid w:val="002B2134"/>
    <w:rsid w:val="002B3867"/>
    <w:rsid w:val="002B433A"/>
    <w:rsid w:val="002B4704"/>
    <w:rsid w:val="002B4A4A"/>
    <w:rsid w:val="002B5102"/>
    <w:rsid w:val="002B62A6"/>
    <w:rsid w:val="002B7C67"/>
    <w:rsid w:val="002C10D1"/>
    <w:rsid w:val="002C153D"/>
    <w:rsid w:val="002C60DA"/>
    <w:rsid w:val="002D116B"/>
    <w:rsid w:val="002D245D"/>
    <w:rsid w:val="002D25C7"/>
    <w:rsid w:val="002D47E6"/>
    <w:rsid w:val="002D49EC"/>
    <w:rsid w:val="002D6580"/>
    <w:rsid w:val="002D68A3"/>
    <w:rsid w:val="002E14F5"/>
    <w:rsid w:val="002E17C7"/>
    <w:rsid w:val="002E3E19"/>
    <w:rsid w:val="002E4D43"/>
    <w:rsid w:val="002E515F"/>
    <w:rsid w:val="002E5CD0"/>
    <w:rsid w:val="002E5DA5"/>
    <w:rsid w:val="002E6B45"/>
    <w:rsid w:val="002E6CAA"/>
    <w:rsid w:val="002F0CB7"/>
    <w:rsid w:val="002F0D31"/>
    <w:rsid w:val="002F0E99"/>
    <w:rsid w:val="002F48C0"/>
    <w:rsid w:val="002F5913"/>
    <w:rsid w:val="002F7312"/>
    <w:rsid w:val="003048B2"/>
    <w:rsid w:val="00305926"/>
    <w:rsid w:val="00305E41"/>
    <w:rsid w:val="00306B91"/>
    <w:rsid w:val="00307F61"/>
    <w:rsid w:val="003105CD"/>
    <w:rsid w:val="00311333"/>
    <w:rsid w:val="0031486B"/>
    <w:rsid w:val="00317D9F"/>
    <w:rsid w:val="003207FE"/>
    <w:rsid w:val="00321488"/>
    <w:rsid w:val="00325818"/>
    <w:rsid w:val="003261A3"/>
    <w:rsid w:val="00326D9D"/>
    <w:rsid w:val="00332733"/>
    <w:rsid w:val="003328D7"/>
    <w:rsid w:val="00332D9B"/>
    <w:rsid w:val="00334546"/>
    <w:rsid w:val="00335084"/>
    <w:rsid w:val="003353DF"/>
    <w:rsid w:val="003355C5"/>
    <w:rsid w:val="00335C08"/>
    <w:rsid w:val="00341D79"/>
    <w:rsid w:val="0034247B"/>
    <w:rsid w:val="00342895"/>
    <w:rsid w:val="00343900"/>
    <w:rsid w:val="00343ED0"/>
    <w:rsid w:val="00344CFF"/>
    <w:rsid w:val="00346C86"/>
    <w:rsid w:val="00347149"/>
    <w:rsid w:val="00347E93"/>
    <w:rsid w:val="00350BD6"/>
    <w:rsid w:val="003534DC"/>
    <w:rsid w:val="003556DC"/>
    <w:rsid w:val="00355776"/>
    <w:rsid w:val="00356150"/>
    <w:rsid w:val="003562D8"/>
    <w:rsid w:val="00356BAA"/>
    <w:rsid w:val="00360885"/>
    <w:rsid w:val="00362254"/>
    <w:rsid w:val="00363FE0"/>
    <w:rsid w:val="00364963"/>
    <w:rsid w:val="00364F2C"/>
    <w:rsid w:val="00365116"/>
    <w:rsid w:val="003659E7"/>
    <w:rsid w:val="00365BA3"/>
    <w:rsid w:val="00367D5D"/>
    <w:rsid w:val="003706CD"/>
    <w:rsid w:val="00371F78"/>
    <w:rsid w:val="00374BAF"/>
    <w:rsid w:val="003771F9"/>
    <w:rsid w:val="003800A7"/>
    <w:rsid w:val="00380B29"/>
    <w:rsid w:val="00381AC2"/>
    <w:rsid w:val="00381CCE"/>
    <w:rsid w:val="00381DE5"/>
    <w:rsid w:val="00385405"/>
    <w:rsid w:val="0038549C"/>
    <w:rsid w:val="00387818"/>
    <w:rsid w:val="0039080A"/>
    <w:rsid w:val="0039420F"/>
    <w:rsid w:val="00395D4F"/>
    <w:rsid w:val="003A2184"/>
    <w:rsid w:val="003A39DA"/>
    <w:rsid w:val="003A3D2B"/>
    <w:rsid w:val="003A3DCD"/>
    <w:rsid w:val="003A5B17"/>
    <w:rsid w:val="003A5CAE"/>
    <w:rsid w:val="003A6C78"/>
    <w:rsid w:val="003A7641"/>
    <w:rsid w:val="003B14D8"/>
    <w:rsid w:val="003B2F31"/>
    <w:rsid w:val="003B3D64"/>
    <w:rsid w:val="003C004F"/>
    <w:rsid w:val="003C36D6"/>
    <w:rsid w:val="003C4758"/>
    <w:rsid w:val="003C4E5A"/>
    <w:rsid w:val="003C6B61"/>
    <w:rsid w:val="003C7900"/>
    <w:rsid w:val="003D0DEE"/>
    <w:rsid w:val="003D188C"/>
    <w:rsid w:val="003D28C0"/>
    <w:rsid w:val="003D578E"/>
    <w:rsid w:val="003E23CA"/>
    <w:rsid w:val="003E4A2D"/>
    <w:rsid w:val="003E4A38"/>
    <w:rsid w:val="003E7D44"/>
    <w:rsid w:val="003F1B7F"/>
    <w:rsid w:val="003F298C"/>
    <w:rsid w:val="003F3CD7"/>
    <w:rsid w:val="003F4934"/>
    <w:rsid w:val="003F511F"/>
    <w:rsid w:val="003F739C"/>
    <w:rsid w:val="0040010D"/>
    <w:rsid w:val="00400BBD"/>
    <w:rsid w:val="00401AB6"/>
    <w:rsid w:val="00403055"/>
    <w:rsid w:val="00404C70"/>
    <w:rsid w:val="004056AE"/>
    <w:rsid w:val="004067E8"/>
    <w:rsid w:val="00406F46"/>
    <w:rsid w:val="004105F2"/>
    <w:rsid w:val="004107EE"/>
    <w:rsid w:val="00411DE0"/>
    <w:rsid w:val="004125C1"/>
    <w:rsid w:val="004172AD"/>
    <w:rsid w:val="00420B27"/>
    <w:rsid w:val="004243FD"/>
    <w:rsid w:val="0042464B"/>
    <w:rsid w:val="0042473B"/>
    <w:rsid w:val="00424A38"/>
    <w:rsid w:val="0042774E"/>
    <w:rsid w:val="0042785B"/>
    <w:rsid w:val="004279C2"/>
    <w:rsid w:val="00430777"/>
    <w:rsid w:val="00431906"/>
    <w:rsid w:val="00431AB8"/>
    <w:rsid w:val="004325A5"/>
    <w:rsid w:val="00432EA2"/>
    <w:rsid w:val="00434853"/>
    <w:rsid w:val="00435330"/>
    <w:rsid w:val="00437031"/>
    <w:rsid w:val="00441A12"/>
    <w:rsid w:val="0044612C"/>
    <w:rsid w:val="004469EA"/>
    <w:rsid w:val="00446EE7"/>
    <w:rsid w:val="00450194"/>
    <w:rsid w:val="00450768"/>
    <w:rsid w:val="00451D5B"/>
    <w:rsid w:val="0045567B"/>
    <w:rsid w:val="004604E5"/>
    <w:rsid w:val="004756FC"/>
    <w:rsid w:val="00477D59"/>
    <w:rsid w:val="00482804"/>
    <w:rsid w:val="0048369B"/>
    <w:rsid w:val="0048448B"/>
    <w:rsid w:val="00491BDA"/>
    <w:rsid w:val="004924CA"/>
    <w:rsid w:val="00493682"/>
    <w:rsid w:val="00496003"/>
    <w:rsid w:val="004A3575"/>
    <w:rsid w:val="004A611F"/>
    <w:rsid w:val="004A67CF"/>
    <w:rsid w:val="004A7A2A"/>
    <w:rsid w:val="004B068F"/>
    <w:rsid w:val="004B0C73"/>
    <w:rsid w:val="004B1BA3"/>
    <w:rsid w:val="004B1DED"/>
    <w:rsid w:val="004B5387"/>
    <w:rsid w:val="004B715F"/>
    <w:rsid w:val="004B75CD"/>
    <w:rsid w:val="004C0C82"/>
    <w:rsid w:val="004C51B9"/>
    <w:rsid w:val="004D344E"/>
    <w:rsid w:val="004D5E6B"/>
    <w:rsid w:val="004D6138"/>
    <w:rsid w:val="004E03F0"/>
    <w:rsid w:val="004E5C63"/>
    <w:rsid w:val="004F2025"/>
    <w:rsid w:val="004F3C76"/>
    <w:rsid w:val="004F5283"/>
    <w:rsid w:val="004F6933"/>
    <w:rsid w:val="004F7E93"/>
    <w:rsid w:val="00500B17"/>
    <w:rsid w:val="00502549"/>
    <w:rsid w:val="005028C9"/>
    <w:rsid w:val="0051048C"/>
    <w:rsid w:val="0051218D"/>
    <w:rsid w:val="00512306"/>
    <w:rsid w:val="005126F8"/>
    <w:rsid w:val="00513430"/>
    <w:rsid w:val="00513F46"/>
    <w:rsid w:val="0051442B"/>
    <w:rsid w:val="005154D0"/>
    <w:rsid w:val="00515818"/>
    <w:rsid w:val="00516B4B"/>
    <w:rsid w:val="00516FBB"/>
    <w:rsid w:val="00520295"/>
    <w:rsid w:val="00520F31"/>
    <w:rsid w:val="00521403"/>
    <w:rsid w:val="00522F12"/>
    <w:rsid w:val="005232F5"/>
    <w:rsid w:val="00524248"/>
    <w:rsid w:val="00525270"/>
    <w:rsid w:val="0052701A"/>
    <w:rsid w:val="005316CE"/>
    <w:rsid w:val="00532402"/>
    <w:rsid w:val="00535875"/>
    <w:rsid w:val="00535C36"/>
    <w:rsid w:val="00535F39"/>
    <w:rsid w:val="00541733"/>
    <w:rsid w:val="00541EBC"/>
    <w:rsid w:val="005422F7"/>
    <w:rsid w:val="00544C02"/>
    <w:rsid w:val="00545071"/>
    <w:rsid w:val="0054512A"/>
    <w:rsid w:val="005456FA"/>
    <w:rsid w:val="0054651B"/>
    <w:rsid w:val="0055102F"/>
    <w:rsid w:val="0055116A"/>
    <w:rsid w:val="005519F9"/>
    <w:rsid w:val="0055339D"/>
    <w:rsid w:val="0055373D"/>
    <w:rsid w:val="00554064"/>
    <w:rsid w:val="0055465A"/>
    <w:rsid w:val="005548E4"/>
    <w:rsid w:val="005557D6"/>
    <w:rsid w:val="00560FF9"/>
    <w:rsid w:val="005658A1"/>
    <w:rsid w:val="005663C8"/>
    <w:rsid w:val="0056666E"/>
    <w:rsid w:val="00567867"/>
    <w:rsid w:val="005702B7"/>
    <w:rsid w:val="00571677"/>
    <w:rsid w:val="00571FE8"/>
    <w:rsid w:val="00575623"/>
    <w:rsid w:val="0057635C"/>
    <w:rsid w:val="00576EDE"/>
    <w:rsid w:val="00577FA3"/>
    <w:rsid w:val="00580445"/>
    <w:rsid w:val="00580865"/>
    <w:rsid w:val="00581352"/>
    <w:rsid w:val="00581478"/>
    <w:rsid w:val="0058407D"/>
    <w:rsid w:val="00584C39"/>
    <w:rsid w:val="00585A3F"/>
    <w:rsid w:val="00586EE9"/>
    <w:rsid w:val="00587B71"/>
    <w:rsid w:val="00597820"/>
    <w:rsid w:val="005A284B"/>
    <w:rsid w:val="005A3535"/>
    <w:rsid w:val="005A518D"/>
    <w:rsid w:val="005B3AF2"/>
    <w:rsid w:val="005B4079"/>
    <w:rsid w:val="005B4B74"/>
    <w:rsid w:val="005B5562"/>
    <w:rsid w:val="005B5C4C"/>
    <w:rsid w:val="005C4315"/>
    <w:rsid w:val="005C6400"/>
    <w:rsid w:val="005C65D1"/>
    <w:rsid w:val="005C7052"/>
    <w:rsid w:val="005D226E"/>
    <w:rsid w:val="005D4EB1"/>
    <w:rsid w:val="005D59C2"/>
    <w:rsid w:val="005E3F54"/>
    <w:rsid w:val="005E691F"/>
    <w:rsid w:val="005F1671"/>
    <w:rsid w:val="0060079E"/>
    <w:rsid w:val="006008C2"/>
    <w:rsid w:val="006011DC"/>
    <w:rsid w:val="00603CCD"/>
    <w:rsid w:val="00603D5C"/>
    <w:rsid w:val="00604015"/>
    <w:rsid w:val="00604B75"/>
    <w:rsid w:val="00607CC6"/>
    <w:rsid w:val="00610ECC"/>
    <w:rsid w:val="006119BC"/>
    <w:rsid w:val="00612649"/>
    <w:rsid w:val="00612E09"/>
    <w:rsid w:val="00613EE2"/>
    <w:rsid w:val="00614BE4"/>
    <w:rsid w:val="00616A20"/>
    <w:rsid w:val="00623378"/>
    <w:rsid w:val="00632246"/>
    <w:rsid w:val="006329A5"/>
    <w:rsid w:val="00632C93"/>
    <w:rsid w:val="00633EB1"/>
    <w:rsid w:val="00636A75"/>
    <w:rsid w:val="006403A0"/>
    <w:rsid w:val="00641C41"/>
    <w:rsid w:val="00643CCA"/>
    <w:rsid w:val="00643D38"/>
    <w:rsid w:val="00643D90"/>
    <w:rsid w:val="00650F14"/>
    <w:rsid w:val="00653063"/>
    <w:rsid w:val="006542E3"/>
    <w:rsid w:val="006549DC"/>
    <w:rsid w:val="00657626"/>
    <w:rsid w:val="00657B7E"/>
    <w:rsid w:val="00657EAF"/>
    <w:rsid w:val="006620AC"/>
    <w:rsid w:val="00662183"/>
    <w:rsid w:val="00667209"/>
    <w:rsid w:val="00667A29"/>
    <w:rsid w:val="00670819"/>
    <w:rsid w:val="00671E5C"/>
    <w:rsid w:val="00674D9A"/>
    <w:rsid w:val="006758B0"/>
    <w:rsid w:val="006759AE"/>
    <w:rsid w:val="00675C93"/>
    <w:rsid w:val="006771F7"/>
    <w:rsid w:val="00680454"/>
    <w:rsid w:val="006818A7"/>
    <w:rsid w:val="00682F69"/>
    <w:rsid w:val="0068662C"/>
    <w:rsid w:val="006868E9"/>
    <w:rsid w:val="00686A4D"/>
    <w:rsid w:val="00691713"/>
    <w:rsid w:val="00691B80"/>
    <w:rsid w:val="006A043F"/>
    <w:rsid w:val="006A2078"/>
    <w:rsid w:val="006A405B"/>
    <w:rsid w:val="006A59F3"/>
    <w:rsid w:val="006A5DDF"/>
    <w:rsid w:val="006A6328"/>
    <w:rsid w:val="006A6D11"/>
    <w:rsid w:val="006A6D1B"/>
    <w:rsid w:val="006A7F55"/>
    <w:rsid w:val="006B02F8"/>
    <w:rsid w:val="006B06B8"/>
    <w:rsid w:val="006B1F97"/>
    <w:rsid w:val="006B355B"/>
    <w:rsid w:val="006B4620"/>
    <w:rsid w:val="006B598F"/>
    <w:rsid w:val="006B61BC"/>
    <w:rsid w:val="006B641D"/>
    <w:rsid w:val="006C016F"/>
    <w:rsid w:val="006C051B"/>
    <w:rsid w:val="006C191A"/>
    <w:rsid w:val="006C5780"/>
    <w:rsid w:val="006C624E"/>
    <w:rsid w:val="006C6504"/>
    <w:rsid w:val="006D05B9"/>
    <w:rsid w:val="006D2705"/>
    <w:rsid w:val="006D65F9"/>
    <w:rsid w:val="006E0171"/>
    <w:rsid w:val="006E0918"/>
    <w:rsid w:val="006E1234"/>
    <w:rsid w:val="006E2C79"/>
    <w:rsid w:val="006E2DB7"/>
    <w:rsid w:val="006E329C"/>
    <w:rsid w:val="006E4548"/>
    <w:rsid w:val="006E78C0"/>
    <w:rsid w:val="006F1D4F"/>
    <w:rsid w:val="006F2F6B"/>
    <w:rsid w:val="006F405C"/>
    <w:rsid w:val="006F6FC5"/>
    <w:rsid w:val="007007B0"/>
    <w:rsid w:val="00701530"/>
    <w:rsid w:val="00703FAB"/>
    <w:rsid w:val="00704B87"/>
    <w:rsid w:val="00706074"/>
    <w:rsid w:val="00707670"/>
    <w:rsid w:val="007116D1"/>
    <w:rsid w:val="007124DE"/>
    <w:rsid w:val="007136CB"/>
    <w:rsid w:val="00713D93"/>
    <w:rsid w:val="00717D57"/>
    <w:rsid w:val="0072142B"/>
    <w:rsid w:val="007256C2"/>
    <w:rsid w:val="00726E82"/>
    <w:rsid w:val="007301B3"/>
    <w:rsid w:val="007301BD"/>
    <w:rsid w:val="007301C3"/>
    <w:rsid w:val="007303A6"/>
    <w:rsid w:val="007326D3"/>
    <w:rsid w:val="007356A5"/>
    <w:rsid w:val="00740E46"/>
    <w:rsid w:val="00742746"/>
    <w:rsid w:val="00743500"/>
    <w:rsid w:val="007444B3"/>
    <w:rsid w:val="00747C19"/>
    <w:rsid w:val="00747ED6"/>
    <w:rsid w:val="00747F4B"/>
    <w:rsid w:val="0075205D"/>
    <w:rsid w:val="0075272C"/>
    <w:rsid w:val="007553C5"/>
    <w:rsid w:val="0075584B"/>
    <w:rsid w:val="00755C73"/>
    <w:rsid w:val="00756825"/>
    <w:rsid w:val="007573B4"/>
    <w:rsid w:val="007604B9"/>
    <w:rsid w:val="00760DE0"/>
    <w:rsid w:val="007626B0"/>
    <w:rsid w:val="0076378B"/>
    <w:rsid w:val="007643D8"/>
    <w:rsid w:val="00766CD2"/>
    <w:rsid w:val="00770824"/>
    <w:rsid w:val="007720F0"/>
    <w:rsid w:val="00772616"/>
    <w:rsid w:val="0077262E"/>
    <w:rsid w:val="007729CE"/>
    <w:rsid w:val="00772DB5"/>
    <w:rsid w:val="007735D3"/>
    <w:rsid w:val="00773DF3"/>
    <w:rsid w:val="00774F3B"/>
    <w:rsid w:val="00774F6D"/>
    <w:rsid w:val="007768CB"/>
    <w:rsid w:val="00777736"/>
    <w:rsid w:val="00777FA9"/>
    <w:rsid w:val="00780912"/>
    <w:rsid w:val="00782E17"/>
    <w:rsid w:val="00782FAD"/>
    <w:rsid w:val="00783FE9"/>
    <w:rsid w:val="0078492C"/>
    <w:rsid w:val="00785E39"/>
    <w:rsid w:val="00786754"/>
    <w:rsid w:val="00786E69"/>
    <w:rsid w:val="0079129A"/>
    <w:rsid w:val="00792231"/>
    <w:rsid w:val="00793298"/>
    <w:rsid w:val="00796FCB"/>
    <w:rsid w:val="007A03EE"/>
    <w:rsid w:val="007A5273"/>
    <w:rsid w:val="007A7C3C"/>
    <w:rsid w:val="007A7D49"/>
    <w:rsid w:val="007B0038"/>
    <w:rsid w:val="007B04A1"/>
    <w:rsid w:val="007B1486"/>
    <w:rsid w:val="007B168D"/>
    <w:rsid w:val="007B1AE7"/>
    <w:rsid w:val="007B24CF"/>
    <w:rsid w:val="007B281A"/>
    <w:rsid w:val="007B2D13"/>
    <w:rsid w:val="007B46B0"/>
    <w:rsid w:val="007B5F3F"/>
    <w:rsid w:val="007C02C8"/>
    <w:rsid w:val="007C25C7"/>
    <w:rsid w:val="007C5877"/>
    <w:rsid w:val="007C60AB"/>
    <w:rsid w:val="007C7C96"/>
    <w:rsid w:val="007D178F"/>
    <w:rsid w:val="007D31CF"/>
    <w:rsid w:val="007D4A79"/>
    <w:rsid w:val="007D7A3C"/>
    <w:rsid w:val="007E0429"/>
    <w:rsid w:val="007E04E4"/>
    <w:rsid w:val="007E1228"/>
    <w:rsid w:val="007E13A3"/>
    <w:rsid w:val="007E241B"/>
    <w:rsid w:val="007E40C1"/>
    <w:rsid w:val="007E45C6"/>
    <w:rsid w:val="007E537A"/>
    <w:rsid w:val="007E6E01"/>
    <w:rsid w:val="007F2572"/>
    <w:rsid w:val="007F4A87"/>
    <w:rsid w:val="007F6CCA"/>
    <w:rsid w:val="007F7B61"/>
    <w:rsid w:val="0080217D"/>
    <w:rsid w:val="008042AC"/>
    <w:rsid w:val="008077C3"/>
    <w:rsid w:val="008141F9"/>
    <w:rsid w:val="00815F14"/>
    <w:rsid w:val="008162F1"/>
    <w:rsid w:val="0082114A"/>
    <w:rsid w:val="00823DFB"/>
    <w:rsid w:val="00824344"/>
    <w:rsid w:val="008346CC"/>
    <w:rsid w:val="008373B3"/>
    <w:rsid w:val="00837A17"/>
    <w:rsid w:val="008412E0"/>
    <w:rsid w:val="0084253C"/>
    <w:rsid w:val="00843B62"/>
    <w:rsid w:val="0084492D"/>
    <w:rsid w:val="00847C47"/>
    <w:rsid w:val="008513E2"/>
    <w:rsid w:val="00851BAB"/>
    <w:rsid w:val="008548C3"/>
    <w:rsid w:val="008566B1"/>
    <w:rsid w:val="008573C3"/>
    <w:rsid w:val="008607AB"/>
    <w:rsid w:val="00861074"/>
    <w:rsid w:val="00862887"/>
    <w:rsid w:val="008638B4"/>
    <w:rsid w:val="008673C1"/>
    <w:rsid w:val="00870896"/>
    <w:rsid w:val="00872EDE"/>
    <w:rsid w:val="00875BA3"/>
    <w:rsid w:val="008817DE"/>
    <w:rsid w:val="008850C7"/>
    <w:rsid w:val="00885CF3"/>
    <w:rsid w:val="00887A07"/>
    <w:rsid w:val="00890E5C"/>
    <w:rsid w:val="00895388"/>
    <w:rsid w:val="008953FB"/>
    <w:rsid w:val="008970CB"/>
    <w:rsid w:val="00897FB0"/>
    <w:rsid w:val="008A0085"/>
    <w:rsid w:val="008A05EC"/>
    <w:rsid w:val="008A47F8"/>
    <w:rsid w:val="008A6FCF"/>
    <w:rsid w:val="008B0E14"/>
    <w:rsid w:val="008B6BA4"/>
    <w:rsid w:val="008B7119"/>
    <w:rsid w:val="008B789B"/>
    <w:rsid w:val="008C1194"/>
    <w:rsid w:val="008C185A"/>
    <w:rsid w:val="008C296D"/>
    <w:rsid w:val="008C2AF6"/>
    <w:rsid w:val="008C2B43"/>
    <w:rsid w:val="008C2D22"/>
    <w:rsid w:val="008C310D"/>
    <w:rsid w:val="008C36B8"/>
    <w:rsid w:val="008C7854"/>
    <w:rsid w:val="008D0441"/>
    <w:rsid w:val="008D2601"/>
    <w:rsid w:val="008D7712"/>
    <w:rsid w:val="008E095E"/>
    <w:rsid w:val="008E25FA"/>
    <w:rsid w:val="008E26FE"/>
    <w:rsid w:val="008E2F1C"/>
    <w:rsid w:val="008E4F4C"/>
    <w:rsid w:val="008F1488"/>
    <w:rsid w:val="008F20B1"/>
    <w:rsid w:val="008F2CE8"/>
    <w:rsid w:val="008F40F1"/>
    <w:rsid w:val="008F4DA7"/>
    <w:rsid w:val="008F5526"/>
    <w:rsid w:val="008F667D"/>
    <w:rsid w:val="009016BC"/>
    <w:rsid w:val="00901EEB"/>
    <w:rsid w:val="00903335"/>
    <w:rsid w:val="0090465B"/>
    <w:rsid w:val="00905731"/>
    <w:rsid w:val="0090578B"/>
    <w:rsid w:val="00906C9E"/>
    <w:rsid w:val="0091112A"/>
    <w:rsid w:val="009116A4"/>
    <w:rsid w:val="00911773"/>
    <w:rsid w:val="009121FA"/>
    <w:rsid w:val="009131F2"/>
    <w:rsid w:val="00917C84"/>
    <w:rsid w:val="00920568"/>
    <w:rsid w:val="0092095B"/>
    <w:rsid w:val="00921110"/>
    <w:rsid w:val="00921A93"/>
    <w:rsid w:val="00927C82"/>
    <w:rsid w:val="009321A7"/>
    <w:rsid w:val="00934232"/>
    <w:rsid w:val="00935647"/>
    <w:rsid w:val="009356BD"/>
    <w:rsid w:val="00935D59"/>
    <w:rsid w:val="009368D9"/>
    <w:rsid w:val="00937ECC"/>
    <w:rsid w:val="00940D8B"/>
    <w:rsid w:val="0094228A"/>
    <w:rsid w:val="00950775"/>
    <w:rsid w:val="0095152F"/>
    <w:rsid w:val="009521CE"/>
    <w:rsid w:val="009537B3"/>
    <w:rsid w:val="00954A04"/>
    <w:rsid w:val="00955EBA"/>
    <w:rsid w:val="009612AA"/>
    <w:rsid w:val="00961397"/>
    <w:rsid w:val="00965D1E"/>
    <w:rsid w:val="0096627E"/>
    <w:rsid w:val="00970641"/>
    <w:rsid w:val="00970A6D"/>
    <w:rsid w:val="00972105"/>
    <w:rsid w:val="0097364D"/>
    <w:rsid w:val="009740E5"/>
    <w:rsid w:val="00976331"/>
    <w:rsid w:val="00980C8F"/>
    <w:rsid w:val="00982B22"/>
    <w:rsid w:val="009832D0"/>
    <w:rsid w:val="00983AE3"/>
    <w:rsid w:val="00985005"/>
    <w:rsid w:val="00985B57"/>
    <w:rsid w:val="00985C3F"/>
    <w:rsid w:val="009860D5"/>
    <w:rsid w:val="00990DE3"/>
    <w:rsid w:val="00993AE0"/>
    <w:rsid w:val="00993D65"/>
    <w:rsid w:val="009954F9"/>
    <w:rsid w:val="009962F6"/>
    <w:rsid w:val="009A147D"/>
    <w:rsid w:val="009A5554"/>
    <w:rsid w:val="009B0743"/>
    <w:rsid w:val="009B0CE6"/>
    <w:rsid w:val="009B0ECD"/>
    <w:rsid w:val="009B38A7"/>
    <w:rsid w:val="009B4E31"/>
    <w:rsid w:val="009B4F8F"/>
    <w:rsid w:val="009B71D3"/>
    <w:rsid w:val="009C1048"/>
    <w:rsid w:val="009C2C53"/>
    <w:rsid w:val="009C5D5E"/>
    <w:rsid w:val="009C7C12"/>
    <w:rsid w:val="009C7F09"/>
    <w:rsid w:val="009D322A"/>
    <w:rsid w:val="009D3958"/>
    <w:rsid w:val="009D46E3"/>
    <w:rsid w:val="009D649A"/>
    <w:rsid w:val="009D6F2F"/>
    <w:rsid w:val="009E0921"/>
    <w:rsid w:val="009E1066"/>
    <w:rsid w:val="009E10AC"/>
    <w:rsid w:val="009E177C"/>
    <w:rsid w:val="009E23B7"/>
    <w:rsid w:val="009E3035"/>
    <w:rsid w:val="009E3D88"/>
    <w:rsid w:val="009E4154"/>
    <w:rsid w:val="009E5475"/>
    <w:rsid w:val="009E54FB"/>
    <w:rsid w:val="009E5820"/>
    <w:rsid w:val="009E5C85"/>
    <w:rsid w:val="009E75C2"/>
    <w:rsid w:val="009F020C"/>
    <w:rsid w:val="009F0B3D"/>
    <w:rsid w:val="009F1C54"/>
    <w:rsid w:val="009F200C"/>
    <w:rsid w:val="009F3734"/>
    <w:rsid w:val="009F4CF4"/>
    <w:rsid w:val="009F6A35"/>
    <w:rsid w:val="00A01DCE"/>
    <w:rsid w:val="00A0462D"/>
    <w:rsid w:val="00A04BF6"/>
    <w:rsid w:val="00A0543D"/>
    <w:rsid w:val="00A072C6"/>
    <w:rsid w:val="00A11030"/>
    <w:rsid w:val="00A12EAF"/>
    <w:rsid w:val="00A14567"/>
    <w:rsid w:val="00A16C82"/>
    <w:rsid w:val="00A1796A"/>
    <w:rsid w:val="00A215DD"/>
    <w:rsid w:val="00A22D97"/>
    <w:rsid w:val="00A277F8"/>
    <w:rsid w:val="00A30CDA"/>
    <w:rsid w:val="00A333D6"/>
    <w:rsid w:val="00A342B2"/>
    <w:rsid w:val="00A34EF7"/>
    <w:rsid w:val="00A35900"/>
    <w:rsid w:val="00A41D25"/>
    <w:rsid w:val="00A4203E"/>
    <w:rsid w:val="00A45536"/>
    <w:rsid w:val="00A467AB"/>
    <w:rsid w:val="00A47CB8"/>
    <w:rsid w:val="00A5231E"/>
    <w:rsid w:val="00A52E18"/>
    <w:rsid w:val="00A54E97"/>
    <w:rsid w:val="00A556F2"/>
    <w:rsid w:val="00A55D81"/>
    <w:rsid w:val="00A57733"/>
    <w:rsid w:val="00A6191A"/>
    <w:rsid w:val="00A65C31"/>
    <w:rsid w:val="00A75F31"/>
    <w:rsid w:val="00A76533"/>
    <w:rsid w:val="00A7768A"/>
    <w:rsid w:val="00A81094"/>
    <w:rsid w:val="00A8122A"/>
    <w:rsid w:val="00A83345"/>
    <w:rsid w:val="00A8441F"/>
    <w:rsid w:val="00A90B69"/>
    <w:rsid w:val="00A90FBB"/>
    <w:rsid w:val="00A91DAC"/>
    <w:rsid w:val="00A95E33"/>
    <w:rsid w:val="00A96376"/>
    <w:rsid w:val="00AA1725"/>
    <w:rsid w:val="00AA25FE"/>
    <w:rsid w:val="00AA40F6"/>
    <w:rsid w:val="00AA46F0"/>
    <w:rsid w:val="00AA708D"/>
    <w:rsid w:val="00AB14BB"/>
    <w:rsid w:val="00AB3D2F"/>
    <w:rsid w:val="00AB4DCF"/>
    <w:rsid w:val="00AC1F89"/>
    <w:rsid w:val="00AC30AD"/>
    <w:rsid w:val="00AC4F44"/>
    <w:rsid w:val="00AC5324"/>
    <w:rsid w:val="00AC5EE9"/>
    <w:rsid w:val="00AC6C47"/>
    <w:rsid w:val="00AD1C83"/>
    <w:rsid w:val="00AD6441"/>
    <w:rsid w:val="00AE1C97"/>
    <w:rsid w:val="00AE2EB0"/>
    <w:rsid w:val="00AE5F3E"/>
    <w:rsid w:val="00AE6B56"/>
    <w:rsid w:val="00AF0B88"/>
    <w:rsid w:val="00AF1348"/>
    <w:rsid w:val="00AF18D8"/>
    <w:rsid w:val="00AF2456"/>
    <w:rsid w:val="00AF2C9F"/>
    <w:rsid w:val="00AF2CC4"/>
    <w:rsid w:val="00AF38F7"/>
    <w:rsid w:val="00AF5311"/>
    <w:rsid w:val="00B01921"/>
    <w:rsid w:val="00B01B1E"/>
    <w:rsid w:val="00B05DEF"/>
    <w:rsid w:val="00B1414C"/>
    <w:rsid w:val="00B141D9"/>
    <w:rsid w:val="00B1558D"/>
    <w:rsid w:val="00B15FFD"/>
    <w:rsid w:val="00B160F0"/>
    <w:rsid w:val="00B179C1"/>
    <w:rsid w:val="00B20051"/>
    <w:rsid w:val="00B21BC6"/>
    <w:rsid w:val="00B21F1D"/>
    <w:rsid w:val="00B267BC"/>
    <w:rsid w:val="00B27F49"/>
    <w:rsid w:val="00B30577"/>
    <w:rsid w:val="00B31D24"/>
    <w:rsid w:val="00B340FE"/>
    <w:rsid w:val="00B37115"/>
    <w:rsid w:val="00B40B9B"/>
    <w:rsid w:val="00B41D44"/>
    <w:rsid w:val="00B42D4C"/>
    <w:rsid w:val="00B47B2C"/>
    <w:rsid w:val="00B50801"/>
    <w:rsid w:val="00B5611C"/>
    <w:rsid w:val="00B61A71"/>
    <w:rsid w:val="00B64A31"/>
    <w:rsid w:val="00B666D5"/>
    <w:rsid w:val="00B67E93"/>
    <w:rsid w:val="00B7093D"/>
    <w:rsid w:val="00B7211F"/>
    <w:rsid w:val="00B72F71"/>
    <w:rsid w:val="00B7355B"/>
    <w:rsid w:val="00B74858"/>
    <w:rsid w:val="00B7509D"/>
    <w:rsid w:val="00B75443"/>
    <w:rsid w:val="00B75CC0"/>
    <w:rsid w:val="00B7788D"/>
    <w:rsid w:val="00B81A8E"/>
    <w:rsid w:val="00B81CFB"/>
    <w:rsid w:val="00B828FB"/>
    <w:rsid w:val="00B85790"/>
    <w:rsid w:val="00B863F3"/>
    <w:rsid w:val="00B86A91"/>
    <w:rsid w:val="00B90597"/>
    <w:rsid w:val="00B905CF"/>
    <w:rsid w:val="00B90846"/>
    <w:rsid w:val="00B917F9"/>
    <w:rsid w:val="00B931AB"/>
    <w:rsid w:val="00B96161"/>
    <w:rsid w:val="00BA0475"/>
    <w:rsid w:val="00BA10A5"/>
    <w:rsid w:val="00BA23A0"/>
    <w:rsid w:val="00BA78E2"/>
    <w:rsid w:val="00BB0494"/>
    <w:rsid w:val="00BB1567"/>
    <w:rsid w:val="00BB325A"/>
    <w:rsid w:val="00BB3A7B"/>
    <w:rsid w:val="00BB52CA"/>
    <w:rsid w:val="00BB6C6A"/>
    <w:rsid w:val="00BB6E46"/>
    <w:rsid w:val="00BC022A"/>
    <w:rsid w:val="00BC1100"/>
    <w:rsid w:val="00BC2F68"/>
    <w:rsid w:val="00BC41CB"/>
    <w:rsid w:val="00BC5C26"/>
    <w:rsid w:val="00BC5F7E"/>
    <w:rsid w:val="00BC734D"/>
    <w:rsid w:val="00BD1A7D"/>
    <w:rsid w:val="00BD32C7"/>
    <w:rsid w:val="00BD532A"/>
    <w:rsid w:val="00BE0185"/>
    <w:rsid w:val="00BE07B3"/>
    <w:rsid w:val="00BE23F8"/>
    <w:rsid w:val="00BE6731"/>
    <w:rsid w:val="00BE6E13"/>
    <w:rsid w:val="00BF3910"/>
    <w:rsid w:val="00BF4B77"/>
    <w:rsid w:val="00BF4CAC"/>
    <w:rsid w:val="00BF52A3"/>
    <w:rsid w:val="00BF7205"/>
    <w:rsid w:val="00C0041B"/>
    <w:rsid w:val="00C00755"/>
    <w:rsid w:val="00C10309"/>
    <w:rsid w:val="00C1448A"/>
    <w:rsid w:val="00C159DC"/>
    <w:rsid w:val="00C166BA"/>
    <w:rsid w:val="00C177FF"/>
    <w:rsid w:val="00C20519"/>
    <w:rsid w:val="00C21821"/>
    <w:rsid w:val="00C21942"/>
    <w:rsid w:val="00C23C00"/>
    <w:rsid w:val="00C241CF"/>
    <w:rsid w:val="00C259BF"/>
    <w:rsid w:val="00C2642F"/>
    <w:rsid w:val="00C30015"/>
    <w:rsid w:val="00C31590"/>
    <w:rsid w:val="00C326DA"/>
    <w:rsid w:val="00C35AC7"/>
    <w:rsid w:val="00C3639D"/>
    <w:rsid w:val="00C36D31"/>
    <w:rsid w:val="00C45AFF"/>
    <w:rsid w:val="00C46212"/>
    <w:rsid w:val="00C47615"/>
    <w:rsid w:val="00C500D3"/>
    <w:rsid w:val="00C5078D"/>
    <w:rsid w:val="00C509AD"/>
    <w:rsid w:val="00C52AE5"/>
    <w:rsid w:val="00C52E9C"/>
    <w:rsid w:val="00C542D9"/>
    <w:rsid w:val="00C546C0"/>
    <w:rsid w:val="00C54FAB"/>
    <w:rsid w:val="00C55BB0"/>
    <w:rsid w:val="00C56C22"/>
    <w:rsid w:val="00C57E94"/>
    <w:rsid w:val="00C61A7B"/>
    <w:rsid w:val="00C621CB"/>
    <w:rsid w:val="00C6256B"/>
    <w:rsid w:val="00C62DC1"/>
    <w:rsid w:val="00C63E77"/>
    <w:rsid w:val="00C6511D"/>
    <w:rsid w:val="00C66744"/>
    <w:rsid w:val="00C673D6"/>
    <w:rsid w:val="00C711DF"/>
    <w:rsid w:val="00C74242"/>
    <w:rsid w:val="00C745EC"/>
    <w:rsid w:val="00C75F2A"/>
    <w:rsid w:val="00C77024"/>
    <w:rsid w:val="00C81769"/>
    <w:rsid w:val="00C871CD"/>
    <w:rsid w:val="00C87535"/>
    <w:rsid w:val="00C87AB7"/>
    <w:rsid w:val="00C94958"/>
    <w:rsid w:val="00CA3BD6"/>
    <w:rsid w:val="00CA4C6A"/>
    <w:rsid w:val="00CA524C"/>
    <w:rsid w:val="00CA54CB"/>
    <w:rsid w:val="00CA5695"/>
    <w:rsid w:val="00CA6C80"/>
    <w:rsid w:val="00CB33CC"/>
    <w:rsid w:val="00CC12DB"/>
    <w:rsid w:val="00CC1F25"/>
    <w:rsid w:val="00CC33F4"/>
    <w:rsid w:val="00CC3959"/>
    <w:rsid w:val="00CC3B54"/>
    <w:rsid w:val="00CC5C13"/>
    <w:rsid w:val="00CC7CF2"/>
    <w:rsid w:val="00CD22C5"/>
    <w:rsid w:val="00CD2386"/>
    <w:rsid w:val="00CD2B4E"/>
    <w:rsid w:val="00CD3B76"/>
    <w:rsid w:val="00CD4BFD"/>
    <w:rsid w:val="00CD720D"/>
    <w:rsid w:val="00CE0FA5"/>
    <w:rsid w:val="00CE1CAC"/>
    <w:rsid w:val="00CE379F"/>
    <w:rsid w:val="00CE49D2"/>
    <w:rsid w:val="00CE66C8"/>
    <w:rsid w:val="00CE79C3"/>
    <w:rsid w:val="00CF1547"/>
    <w:rsid w:val="00CF2152"/>
    <w:rsid w:val="00CF2168"/>
    <w:rsid w:val="00CF2CB2"/>
    <w:rsid w:val="00CF4E97"/>
    <w:rsid w:val="00CF55A4"/>
    <w:rsid w:val="00CF56AA"/>
    <w:rsid w:val="00CF7E6D"/>
    <w:rsid w:val="00D0008E"/>
    <w:rsid w:val="00D0053B"/>
    <w:rsid w:val="00D00767"/>
    <w:rsid w:val="00D034E4"/>
    <w:rsid w:val="00D05304"/>
    <w:rsid w:val="00D05F65"/>
    <w:rsid w:val="00D071DC"/>
    <w:rsid w:val="00D12C6F"/>
    <w:rsid w:val="00D14296"/>
    <w:rsid w:val="00D14862"/>
    <w:rsid w:val="00D223DB"/>
    <w:rsid w:val="00D311E9"/>
    <w:rsid w:val="00D31A41"/>
    <w:rsid w:val="00D36155"/>
    <w:rsid w:val="00D410D1"/>
    <w:rsid w:val="00D4491B"/>
    <w:rsid w:val="00D45FC2"/>
    <w:rsid w:val="00D460C4"/>
    <w:rsid w:val="00D503AB"/>
    <w:rsid w:val="00D51576"/>
    <w:rsid w:val="00D52363"/>
    <w:rsid w:val="00D52BAF"/>
    <w:rsid w:val="00D537E4"/>
    <w:rsid w:val="00D57E66"/>
    <w:rsid w:val="00D60AAE"/>
    <w:rsid w:val="00D60F18"/>
    <w:rsid w:val="00D63D14"/>
    <w:rsid w:val="00D63E29"/>
    <w:rsid w:val="00D6460B"/>
    <w:rsid w:val="00D64BBC"/>
    <w:rsid w:val="00D7041C"/>
    <w:rsid w:val="00D70994"/>
    <w:rsid w:val="00D709C4"/>
    <w:rsid w:val="00D714E0"/>
    <w:rsid w:val="00D73791"/>
    <w:rsid w:val="00D73E3A"/>
    <w:rsid w:val="00D753BD"/>
    <w:rsid w:val="00D759CB"/>
    <w:rsid w:val="00D75B50"/>
    <w:rsid w:val="00D75B6A"/>
    <w:rsid w:val="00D75FA2"/>
    <w:rsid w:val="00D77164"/>
    <w:rsid w:val="00D83049"/>
    <w:rsid w:val="00D865A1"/>
    <w:rsid w:val="00D86E63"/>
    <w:rsid w:val="00D90F30"/>
    <w:rsid w:val="00D91C59"/>
    <w:rsid w:val="00D932A0"/>
    <w:rsid w:val="00D9514F"/>
    <w:rsid w:val="00D96C8C"/>
    <w:rsid w:val="00DA18C5"/>
    <w:rsid w:val="00DA5356"/>
    <w:rsid w:val="00DA6A3D"/>
    <w:rsid w:val="00DB3E3C"/>
    <w:rsid w:val="00DB3E9E"/>
    <w:rsid w:val="00DB703A"/>
    <w:rsid w:val="00DB78D7"/>
    <w:rsid w:val="00DC3375"/>
    <w:rsid w:val="00DC45C1"/>
    <w:rsid w:val="00DC4B85"/>
    <w:rsid w:val="00DC5322"/>
    <w:rsid w:val="00DC66D6"/>
    <w:rsid w:val="00DC6B97"/>
    <w:rsid w:val="00DC7565"/>
    <w:rsid w:val="00DD06C6"/>
    <w:rsid w:val="00DD2959"/>
    <w:rsid w:val="00DD52AD"/>
    <w:rsid w:val="00DD6390"/>
    <w:rsid w:val="00DD735F"/>
    <w:rsid w:val="00DE06C8"/>
    <w:rsid w:val="00DE0BEC"/>
    <w:rsid w:val="00DE2F5D"/>
    <w:rsid w:val="00DE34B5"/>
    <w:rsid w:val="00DE5662"/>
    <w:rsid w:val="00DE7EC1"/>
    <w:rsid w:val="00DF1545"/>
    <w:rsid w:val="00DF217D"/>
    <w:rsid w:val="00DF31BF"/>
    <w:rsid w:val="00DF5E72"/>
    <w:rsid w:val="00DF7BA2"/>
    <w:rsid w:val="00E01272"/>
    <w:rsid w:val="00E01D3E"/>
    <w:rsid w:val="00E01D86"/>
    <w:rsid w:val="00E0593F"/>
    <w:rsid w:val="00E0735A"/>
    <w:rsid w:val="00E1223C"/>
    <w:rsid w:val="00E15577"/>
    <w:rsid w:val="00E15BE3"/>
    <w:rsid w:val="00E16059"/>
    <w:rsid w:val="00E20369"/>
    <w:rsid w:val="00E20B84"/>
    <w:rsid w:val="00E22105"/>
    <w:rsid w:val="00E230CD"/>
    <w:rsid w:val="00E242AD"/>
    <w:rsid w:val="00E24A93"/>
    <w:rsid w:val="00E25FA3"/>
    <w:rsid w:val="00E30EA4"/>
    <w:rsid w:val="00E34B5E"/>
    <w:rsid w:val="00E34DE0"/>
    <w:rsid w:val="00E37C81"/>
    <w:rsid w:val="00E4046F"/>
    <w:rsid w:val="00E40B96"/>
    <w:rsid w:val="00E429C7"/>
    <w:rsid w:val="00E43A8A"/>
    <w:rsid w:val="00E44C83"/>
    <w:rsid w:val="00E46C5C"/>
    <w:rsid w:val="00E476CA"/>
    <w:rsid w:val="00E505D7"/>
    <w:rsid w:val="00E50CB2"/>
    <w:rsid w:val="00E512CA"/>
    <w:rsid w:val="00E525F3"/>
    <w:rsid w:val="00E52863"/>
    <w:rsid w:val="00E54D70"/>
    <w:rsid w:val="00E54E74"/>
    <w:rsid w:val="00E55BF5"/>
    <w:rsid w:val="00E55FB1"/>
    <w:rsid w:val="00E562BF"/>
    <w:rsid w:val="00E56A67"/>
    <w:rsid w:val="00E61034"/>
    <w:rsid w:val="00E64EB4"/>
    <w:rsid w:val="00E65534"/>
    <w:rsid w:val="00E65683"/>
    <w:rsid w:val="00E66FB3"/>
    <w:rsid w:val="00E67051"/>
    <w:rsid w:val="00E67A32"/>
    <w:rsid w:val="00E700C3"/>
    <w:rsid w:val="00E7022D"/>
    <w:rsid w:val="00E71364"/>
    <w:rsid w:val="00E73FDA"/>
    <w:rsid w:val="00E758EE"/>
    <w:rsid w:val="00E80353"/>
    <w:rsid w:val="00E8125A"/>
    <w:rsid w:val="00E832F3"/>
    <w:rsid w:val="00E861AE"/>
    <w:rsid w:val="00E87191"/>
    <w:rsid w:val="00E90881"/>
    <w:rsid w:val="00E92BCD"/>
    <w:rsid w:val="00E9320E"/>
    <w:rsid w:val="00E93B88"/>
    <w:rsid w:val="00E95310"/>
    <w:rsid w:val="00E961BB"/>
    <w:rsid w:val="00E96EBD"/>
    <w:rsid w:val="00EA08D7"/>
    <w:rsid w:val="00EB450F"/>
    <w:rsid w:val="00EC0207"/>
    <w:rsid w:val="00EC07E7"/>
    <w:rsid w:val="00EC460D"/>
    <w:rsid w:val="00EC475D"/>
    <w:rsid w:val="00EC5E56"/>
    <w:rsid w:val="00EC71D5"/>
    <w:rsid w:val="00ED13B0"/>
    <w:rsid w:val="00ED18D7"/>
    <w:rsid w:val="00ED3910"/>
    <w:rsid w:val="00ED43AE"/>
    <w:rsid w:val="00ED449B"/>
    <w:rsid w:val="00ED4D0E"/>
    <w:rsid w:val="00ED526C"/>
    <w:rsid w:val="00ED5D59"/>
    <w:rsid w:val="00ED7959"/>
    <w:rsid w:val="00EE60FF"/>
    <w:rsid w:val="00EE71AD"/>
    <w:rsid w:val="00EE782E"/>
    <w:rsid w:val="00EF2B60"/>
    <w:rsid w:val="00F04DEB"/>
    <w:rsid w:val="00F058E7"/>
    <w:rsid w:val="00F05DE3"/>
    <w:rsid w:val="00F068CC"/>
    <w:rsid w:val="00F079A3"/>
    <w:rsid w:val="00F10B75"/>
    <w:rsid w:val="00F1429B"/>
    <w:rsid w:val="00F1579B"/>
    <w:rsid w:val="00F16186"/>
    <w:rsid w:val="00F20918"/>
    <w:rsid w:val="00F21B2D"/>
    <w:rsid w:val="00F22290"/>
    <w:rsid w:val="00F2318E"/>
    <w:rsid w:val="00F23C37"/>
    <w:rsid w:val="00F24DD5"/>
    <w:rsid w:val="00F258E5"/>
    <w:rsid w:val="00F27976"/>
    <w:rsid w:val="00F3130F"/>
    <w:rsid w:val="00F321F6"/>
    <w:rsid w:val="00F34B19"/>
    <w:rsid w:val="00F35A09"/>
    <w:rsid w:val="00F37197"/>
    <w:rsid w:val="00F3732E"/>
    <w:rsid w:val="00F3743B"/>
    <w:rsid w:val="00F401D1"/>
    <w:rsid w:val="00F4392C"/>
    <w:rsid w:val="00F45BDD"/>
    <w:rsid w:val="00F46FDC"/>
    <w:rsid w:val="00F508DC"/>
    <w:rsid w:val="00F50BD3"/>
    <w:rsid w:val="00F522B1"/>
    <w:rsid w:val="00F526C0"/>
    <w:rsid w:val="00F54D42"/>
    <w:rsid w:val="00F578DC"/>
    <w:rsid w:val="00F61BF0"/>
    <w:rsid w:val="00F62650"/>
    <w:rsid w:val="00F6358B"/>
    <w:rsid w:val="00F63A95"/>
    <w:rsid w:val="00F64283"/>
    <w:rsid w:val="00F646BB"/>
    <w:rsid w:val="00F651C3"/>
    <w:rsid w:val="00F651E4"/>
    <w:rsid w:val="00F704BF"/>
    <w:rsid w:val="00F70802"/>
    <w:rsid w:val="00F7428F"/>
    <w:rsid w:val="00F75035"/>
    <w:rsid w:val="00F800B2"/>
    <w:rsid w:val="00F80A63"/>
    <w:rsid w:val="00F8352B"/>
    <w:rsid w:val="00F91C48"/>
    <w:rsid w:val="00F96583"/>
    <w:rsid w:val="00FA2367"/>
    <w:rsid w:val="00FA5AEA"/>
    <w:rsid w:val="00FA6D37"/>
    <w:rsid w:val="00FA70B3"/>
    <w:rsid w:val="00FB2295"/>
    <w:rsid w:val="00FB2847"/>
    <w:rsid w:val="00FB2EDD"/>
    <w:rsid w:val="00FB3CA4"/>
    <w:rsid w:val="00FB7307"/>
    <w:rsid w:val="00FC0DF9"/>
    <w:rsid w:val="00FC3B26"/>
    <w:rsid w:val="00FD0E63"/>
    <w:rsid w:val="00FD2BE9"/>
    <w:rsid w:val="00FD5B13"/>
    <w:rsid w:val="00FD6C47"/>
    <w:rsid w:val="00FD794D"/>
    <w:rsid w:val="00FD7D42"/>
    <w:rsid w:val="00FD7D71"/>
    <w:rsid w:val="00FE094E"/>
    <w:rsid w:val="00FE1875"/>
    <w:rsid w:val="00FE1E9E"/>
    <w:rsid w:val="00FE5E3A"/>
    <w:rsid w:val="00FF386A"/>
    <w:rsid w:val="00FF77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B4D37"/>
  <w15:chartTrackingRefBased/>
  <w15:docId w15:val="{E2323436-4158-4455-9DBA-0A1A7040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1421C1"/>
    <w:pPr>
      <w:widowControl w:val="0"/>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paragraph" w:styleId="Nadpis1">
    <w:name w:val="heading 1"/>
    <w:basedOn w:val="Normln"/>
    <w:next w:val="Normln"/>
    <w:link w:val="Nadpis1Char"/>
    <w:uiPriority w:val="99"/>
    <w:qFormat/>
    <w:rsid w:val="00FB2847"/>
    <w:pPr>
      <w:keepNext/>
      <w:keepLines/>
      <w:numPr>
        <w:numId w:val="1"/>
      </w:numPr>
      <w:spacing w:before="240"/>
      <w:outlineLvl w:val="0"/>
    </w:pPr>
    <w:rPr>
      <w:rFonts w:eastAsiaTheme="majorEastAsia" w:cstheme="majorBidi"/>
      <w:b/>
      <w:szCs w:val="32"/>
    </w:rPr>
  </w:style>
  <w:style w:type="paragraph" w:styleId="Nadpis2">
    <w:name w:val="heading 2"/>
    <w:basedOn w:val="Normln"/>
    <w:next w:val="Normln"/>
    <w:link w:val="Nadpis2Char"/>
    <w:uiPriority w:val="99"/>
    <w:unhideWhenUsed/>
    <w:qFormat/>
    <w:rsid w:val="001421C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9"/>
    <w:qFormat/>
    <w:rsid w:val="001421C1"/>
    <w:pPr>
      <w:keepNext/>
      <w:widowControl/>
      <w:tabs>
        <w:tab w:val="num" w:pos="864"/>
      </w:tabs>
      <w:suppressAutoHyphens/>
      <w:autoSpaceDE w:val="0"/>
      <w:ind w:left="864" w:hanging="864"/>
      <w:outlineLvl w:val="3"/>
    </w:pPr>
    <w:rPr>
      <w:rFonts w:ascii="Times New Roman" w:eastAsia="Times New Roman" w:hAnsi="Times New Roman" w:cs="Times New Roman"/>
      <w:bCs/>
      <w:color w:val="010000"/>
      <w:szCs w:val="22"/>
      <w:lang w:eastAsia="ar-SA" w:bidi="ar-SA"/>
    </w:rPr>
  </w:style>
  <w:style w:type="paragraph" w:styleId="Nadpis6">
    <w:name w:val="heading 6"/>
    <w:basedOn w:val="Normln"/>
    <w:next w:val="Normln"/>
    <w:link w:val="Nadpis6Char"/>
    <w:uiPriority w:val="99"/>
    <w:qFormat/>
    <w:rsid w:val="001421C1"/>
    <w:pPr>
      <w:keepNext/>
      <w:widowControl/>
      <w:pBdr>
        <w:top w:val="single" w:sz="4" w:space="1" w:color="000000" w:shadow="1"/>
        <w:left w:val="single" w:sz="4" w:space="1" w:color="000000" w:shadow="1"/>
        <w:bottom w:val="single" w:sz="4" w:space="1" w:color="000000" w:shadow="1"/>
        <w:right w:val="single" w:sz="4" w:space="1" w:color="000000" w:shadow="1"/>
      </w:pBdr>
      <w:tabs>
        <w:tab w:val="num" w:pos="1152"/>
      </w:tabs>
      <w:suppressAutoHyphens/>
      <w:spacing w:line="240" w:lineRule="atLeast"/>
      <w:ind w:left="1152" w:hanging="1152"/>
      <w:outlineLvl w:val="5"/>
    </w:pPr>
    <w:rPr>
      <w:rFonts w:ascii="Times New Roman" w:eastAsia="Times New Roman" w:hAnsi="Times New Roman" w:cs="Times New Roman"/>
      <w:b/>
      <w:bCs/>
      <w:color w:val="auto"/>
      <w:lang w:val="en-US" w:eastAsia="ar-SA" w:bidi="ar-SA"/>
    </w:rPr>
  </w:style>
  <w:style w:type="paragraph" w:styleId="Nadpis7">
    <w:name w:val="heading 7"/>
    <w:basedOn w:val="Normln"/>
    <w:next w:val="Normln"/>
    <w:link w:val="Nadpis7Char"/>
    <w:uiPriority w:val="99"/>
    <w:qFormat/>
    <w:rsid w:val="001421C1"/>
    <w:pPr>
      <w:keepNext/>
      <w:widowControl/>
      <w:tabs>
        <w:tab w:val="num" w:pos="1296"/>
      </w:tabs>
      <w:suppressAutoHyphens/>
      <w:ind w:left="1296" w:hanging="1296"/>
      <w:jc w:val="both"/>
      <w:outlineLvl w:val="6"/>
    </w:pPr>
    <w:rPr>
      <w:rFonts w:ascii="Times New Roman" w:eastAsia="Times New Roman" w:hAnsi="Times New Roman" w:cs="Times New Roman"/>
      <w:b/>
      <w:bCs/>
      <w:color w:val="auto"/>
      <w:lang w:eastAsia="ar-SA" w:bidi="ar-SA"/>
    </w:rPr>
  </w:style>
  <w:style w:type="paragraph" w:styleId="Nadpis9">
    <w:name w:val="heading 9"/>
    <w:basedOn w:val="Normln"/>
    <w:next w:val="Normln"/>
    <w:link w:val="Nadpis9Char"/>
    <w:uiPriority w:val="9"/>
    <w:semiHidden/>
    <w:unhideWhenUsed/>
    <w:qFormat/>
    <w:rsid w:val="00C177F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160F0"/>
    <w:pPr>
      <w:spacing w:after="0" w:line="240" w:lineRule="auto"/>
    </w:pPr>
    <w:rPr>
      <w:rFonts w:ascii="Segoe UI" w:hAnsi="Segoe UI"/>
    </w:rPr>
  </w:style>
  <w:style w:type="character" w:customStyle="1" w:styleId="Nadpis1Char">
    <w:name w:val="Nadpis 1 Char"/>
    <w:basedOn w:val="Standardnpsmoodstavce"/>
    <w:link w:val="Nadpis1"/>
    <w:uiPriority w:val="99"/>
    <w:rsid w:val="00FB2847"/>
    <w:rPr>
      <w:rFonts w:ascii="Arial Unicode MS" w:eastAsiaTheme="majorEastAsia" w:hAnsi="Arial Unicode MS" w:cstheme="majorBidi"/>
      <w:b/>
      <w:color w:val="000000"/>
      <w:kern w:val="0"/>
      <w:sz w:val="24"/>
      <w:szCs w:val="32"/>
      <w:lang w:eastAsia="cs-CZ" w:bidi="cs-CZ"/>
      <w14:ligatures w14:val="none"/>
    </w:rPr>
  </w:style>
  <w:style w:type="numbering" w:customStyle="1" w:styleId="Styl1">
    <w:name w:val="Styl1"/>
    <w:uiPriority w:val="99"/>
    <w:rsid w:val="00FD7D71"/>
    <w:pPr>
      <w:numPr>
        <w:numId w:val="4"/>
      </w:numPr>
    </w:pPr>
  </w:style>
  <w:style w:type="character" w:customStyle="1" w:styleId="Nadpis2Char">
    <w:name w:val="Nadpis 2 Char"/>
    <w:basedOn w:val="Standardnpsmoodstavce"/>
    <w:link w:val="Nadpis2"/>
    <w:uiPriority w:val="99"/>
    <w:rsid w:val="001421C1"/>
    <w:rPr>
      <w:rFonts w:asciiTheme="majorHAnsi" w:eastAsiaTheme="majorEastAsia" w:hAnsiTheme="majorHAnsi" w:cstheme="majorBidi"/>
      <w:color w:val="2F5496" w:themeColor="accent1" w:themeShade="BF"/>
      <w:kern w:val="0"/>
      <w:sz w:val="26"/>
      <w:szCs w:val="26"/>
      <w:lang w:eastAsia="cs-CZ" w:bidi="cs-CZ"/>
      <w14:ligatures w14:val="none"/>
    </w:rPr>
  </w:style>
  <w:style w:type="character" w:customStyle="1" w:styleId="Nadpis4Char">
    <w:name w:val="Nadpis 4 Char"/>
    <w:basedOn w:val="Standardnpsmoodstavce"/>
    <w:link w:val="Nadpis4"/>
    <w:uiPriority w:val="99"/>
    <w:rsid w:val="001421C1"/>
    <w:rPr>
      <w:rFonts w:ascii="Times New Roman" w:eastAsia="Times New Roman" w:hAnsi="Times New Roman" w:cs="Times New Roman"/>
      <w:bCs/>
      <w:color w:val="010000"/>
      <w:kern w:val="0"/>
      <w:sz w:val="24"/>
      <w:lang w:eastAsia="ar-SA"/>
      <w14:ligatures w14:val="none"/>
    </w:rPr>
  </w:style>
  <w:style w:type="character" w:customStyle="1" w:styleId="Nadpis6Char">
    <w:name w:val="Nadpis 6 Char"/>
    <w:basedOn w:val="Standardnpsmoodstavce"/>
    <w:link w:val="Nadpis6"/>
    <w:uiPriority w:val="99"/>
    <w:rsid w:val="001421C1"/>
    <w:rPr>
      <w:rFonts w:ascii="Times New Roman" w:eastAsia="Times New Roman" w:hAnsi="Times New Roman" w:cs="Times New Roman"/>
      <w:b/>
      <w:bCs/>
      <w:kern w:val="0"/>
      <w:sz w:val="24"/>
      <w:szCs w:val="24"/>
      <w:lang w:val="en-US" w:eastAsia="ar-SA"/>
      <w14:ligatures w14:val="none"/>
    </w:rPr>
  </w:style>
  <w:style w:type="character" w:customStyle="1" w:styleId="Nadpis7Char">
    <w:name w:val="Nadpis 7 Char"/>
    <w:basedOn w:val="Standardnpsmoodstavce"/>
    <w:link w:val="Nadpis7"/>
    <w:uiPriority w:val="99"/>
    <w:rsid w:val="001421C1"/>
    <w:rPr>
      <w:rFonts w:ascii="Times New Roman" w:eastAsia="Times New Roman" w:hAnsi="Times New Roman" w:cs="Times New Roman"/>
      <w:b/>
      <w:bCs/>
      <w:kern w:val="0"/>
      <w:sz w:val="24"/>
      <w:szCs w:val="24"/>
      <w:lang w:eastAsia="ar-SA"/>
      <w14:ligatures w14:val="none"/>
    </w:rPr>
  </w:style>
  <w:style w:type="character" w:styleId="Hypertextovodkaz">
    <w:name w:val="Hyperlink"/>
    <w:basedOn w:val="Standardnpsmoodstavce"/>
    <w:uiPriority w:val="99"/>
    <w:unhideWhenUsed/>
    <w:rsid w:val="001421C1"/>
    <w:rPr>
      <w:color w:val="0563C1" w:themeColor="hyperlink"/>
      <w:u w:val="single"/>
    </w:rPr>
  </w:style>
  <w:style w:type="paragraph" w:styleId="Odstavecseseznamem">
    <w:name w:val="List Paragraph"/>
    <w:basedOn w:val="Normln"/>
    <w:link w:val="OdstavecseseznamemChar"/>
    <w:uiPriority w:val="34"/>
    <w:qFormat/>
    <w:rsid w:val="001421C1"/>
    <w:pPr>
      <w:ind w:left="720"/>
      <w:contextualSpacing/>
    </w:pPr>
  </w:style>
  <w:style w:type="paragraph" w:styleId="Nadpisobsahu">
    <w:name w:val="TOC Heading"/>
    <w:basedOn w:val="Nadpis1"/>
    <w:next w:val="Normln"/>
    <w:uiPriority w:val="39"/>
    <w:unhideWhenUsed/>
    <w:qFormat/>
    <w:rsid w:val="001421C1"/>
    <w:pPr>
      <w:numPr>
        <w:numId w:val="0"/>
      </w:numPr>
      <w:outlineLvl w:val="9"/>
    </w:pPr>
    <w:rPr>
      <w:rFonts w:asciiTheme="majorHAnsi" w:hAnsiTheme="majorHAnsi"/>
      <w:b w:val="0"/>
      <w:color w:val="2F5496" w:themeColor="accent1" w:themeShade="BF"/>
      <w:sz w:val="32"/>
    </w:rPr>
  </w:style>
  <w:style w:type="paragraph" w:styleId="Obsah1">
    <w:name w:val="toc 1"/>
    <w:basedOn w:val="Normln"/>
    <w:next w:val="Normln"/>
    <w:autoRedefine/>
    <w:uiPriority w:val="39"/>
    <w:unhideWhenUsed/>
    <w:rsid w:val="001421C1"/>
    <w:pPr>
      <w:spacing w:after="100"/>
    </w:pPr>
  </w:style>
  <w:style w:type="character" w:customStyle="1" w:styleId="OdstavecseseznamemChar">
    <w:name w:val="Odstavec se seznamem Char"/>
    <w:link w:val="Odstavecseseznamem"/>
    <w:uiPriority w:val="34"/>
    <w:rsid w:val="001421C1"/>
    <w:rPr>
      <w:rFonts w:ascii="Arial Unicode MS" w:eastAsia="Arial Unicode MS" w:hAnsi="Arial Unicode MS" w:cs="Arial Unicode MS"/>
      <w:color w:val="000000"/>
      <w:kern w:val="0"/>
      <w:sz w:val="24"/>
      <w:szCs w:val="24"/>
      <w:lang w:eastAsia="cs-CZ" w:bidi="cs-CZ"/>
      <w14:ligatures w14:val="none"/>
    </w:rPr>
  </w:style>
  <w:style w:type="character" w:customStyle="1" w:styleId="Styl1Char">
    <w:name w:val="Styl1 Char"/>
    <w:basedOn w:val="Nadpis2Char"/>
    <w:rsid w:val="001421C1"/>
    <w:rPr>
      <w:rFonts w:ascii="Times New Roman" w:eastAsia="SimSun" w:hAnsi="Times New Roman" w:cs="Arial"/>
      <w:bCs/>
      <w:iCs/>
      <w:color w:val="2F5496" w:themeColor="accent1" w:themeShade="BF"/>
      <w:kern w:val="0"/>
      <w:sz w:val="24"/>
      <w:szCs w:val="28"/>
      <w:lang w:eastAsia="ar-SA" w:bidi="cs-CZ"/>
      <w14:ligatures w14:val="none"/>
    </w:rPr>
  </w:style>
  <w:style w:type="paragraph" w:styleId="Zhlav">
    <w:name w:val="header"/>
    <w:basedOn w:val="Normln"/>
    <w:link w:val="ZhlavChar"/>
    <w:uiPriority w:val="99"/>
    <w:unhideWhenUsed/>
    <w:rsid w:val="001421C1"/>
    <w:pPr>
      <w:tabs>
        <w:tab w:val="center" w:pos="4536"/>
        <w:tab w:val="right" w:pos="9072"/>
      </w:tabs>
    </w:pPr>
  </w:style>
  <w:style w:type="character" w:customStyle="1" w:styleId="ZhlavChar">
    <w:name w:val="Záhlaví Char"/>
    <w:basedOn w:val="Standardnpsmoodstavce"/>
    <w:link w:val="Zhlav"/>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Zpat">
    <w:name w:val="footer"/>
    <w:basedOn w:val="Normln"/>
    <w:link w:val="ZpatChar"/>
    <w:uiPriority w:val="99"/>
    <w:unhideWhenUsed/>
    <w:rsid w:val="001421C1"/>
    <w:pPr>
      <w:tabs>
        <w:tab w:val="center" w:pos="4536"/>
        <w:tab w:val="right" w:pos="9072"/>
      </w:tabs>
    </w:pPr>
  </w:style>
  <w:style w:type="character" w:customStyle="1" w:styleId="ZpatChar">
    <w:name w:val="Zápatí Char"/>
    <w:basedOn w:val="Standardnpsmoodstavce"/>
    <w:link w:val="Zpat"/>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Textbubliny">
    <w:name w:val="Balloon Text"/>
    <w:basedOn w:val="Normln"/>
    <w:link w:val="TextbublinyChar"/>
    <w:uiPriority w:val="99"/>
    <w:semiHidden/>
    <w:unhideWhenUsed/>
    <w:rsid w:val="001421C1"/>
    <w:rPr>
      <w:rFonts w:ascii="Tahoma" w:hAnsi="Tahoma" w:cs="Tahoma"/>
      <w:sz w:val="16"/>
      <w:szCs w:val="16"/>
    </w:rPr>
  </w:style>
  <w:style w:type="character" w:customStyle="1" w:styleId="TextbublinyChar">
    <w:name w:val="Text bubliny Char"/>
    <w:basedOn w:val="Standardnpsmoodstavce"/>
    <w:link w:val="Textbubliny"/>
    <w:uiPriority w:val="99"/>
    <w:semiHidden/>
    <w:rsid w:val="001421C1"/>
    <w:rPr>
      <w:rFonts w:ascii="Tahoma" w:eastAsia="Arial Unicode MS" w:hAnsi="Tahoma" w:cs="Tahoma"/>
      <w:color w:val="000000"/>
      <w:kern w:val="0"/>
      <w:sz w:val="16"/>
      <w:szCs w:val="16"/>
      <w:lang w:eastAsia="cs-CZ" w:bidi="cs-CZ"/>
      <w14:ligatures w14:val="none"/>
    </w:rPr>
  </w:style>
  <w:style w:type="character" w:styleId="Odkaznakoment">
    <w:name w:val="annotation reference"/>
    <w:basedOn w:val="Standardnpsmoodstavce"/>
    <w:uiPriority w:val="99"/>
    <w:unhideWhenUsed/>
    <w:rsid w:val="001421C1"/>
    <w:rPr>
      <w:sz w:val="16"/>
      <w:szCs w:val="16"/>
    </w:rPr>
  </w:style>
  <w:style w:type="paragraph" w:styleId="Textkomente">
    <w:name w:val="annotation text"/>
    <w:basedOn w:val="Normln"/>
    <w:link w:val="TextkomenteChar"/>
    <w:uiPriority w:val="99"/>
    <w:unhideWhenUsed/>
    <w:rsid w:val="001421C1"/>
    <w:rPr>
      <w:sz w:val="20"/>
      <w:szCs w:val="20"/>
    </w:rPr>
  </w:style>
  <w:style w:type="character" w:customStyle="1" w:styleId="TextkomenteChar">
    <w:name w:val="Text komentáře Char"/>
    <w:basedOn w:val="Standardnpsmoodstavce"/>
    <w:link w:val="Textkomente"/>
    <w:uiPriority w:val="99"/>
    <w:rsid w:val="001421C1"/>
    <w:rPr>
      <w:rFonts w:ascii="Arial Unicode MS" w:eastAsia="Arial Unicode MS" w:hAnsi="Arial Unicode MS" w:cs="Arial Unicode MS"/>
      <w:color w:val="000000"/>
      <w:kern w:val="0"/>
      <w:sz w:val="20"/>
      <w:szCs w:val="20"/>
      <w:lang w:eastAsia="cs-CZ" w:bidi="cs-CZ"/>
      <w14:ligatures w14:val="none"/>
    </w:rPr>
  </w:style>
  <w:style w:type="paragraph" w:styleId="Pedmtkomente">
    <w:name w:val="annotation subject"/>
    <w:basedOn w:val="Textkomente"/>
    <w:next w:val="Textkomente"/>
    <w:link w:val="PedmtkomenteChar"/>
    <w:uiPriority w:val="99"/>
    <w:semiHidden/>
    <w:unhideWhenUsed/>
    <w:rsid w:val="001421C1"/>
    <w:rPr>
      <w:b/>
      <w:bCs/>
    </w:rPr>
  </w:style>
  <w:style w:type="character" w:customStyle="1" w:styleId="PedmtkomenteChar">
    <w:name w:val="Předmět komentáře Char"/>
    <w:basedOn w:val="TextkomenteChar"/>
    <w:link w:val="Pedmtkomente"/>
    <w:uiPriority w:val="99"/>
    <w:semiHidden/>
    <w:rsid w:val="001421C1"/>
    <w:rPr>
      <w:rFonts w:ascii="Arial Unicode MS" w:eastAsia="Arial Unicode MS" w:hAnsi="Arial Unicode MS" w:cs="Arial Unicode MS"/>
      <w:b/>
      <w:bCs/>
      <w:color w:val="000000"/>
      <w:kern w:val="0"/>
      <w:sz w:val="20"/>
      <w:szCs w:val="20"/>
      <w:lang w:eastAsia="cs-CZ" w:bidi="cs-CZ"/>
      <w14:ligatures w14:val="none"/>
    </w:rPr>
  </w:style>
  <w:style w:type="paragraph" w:styleId="Zkladntext">
    <w:name w:val="Body Text"/>
    <w:basedOn w:val="Normln"/>
    <w:link w:val="ZkladntextChar"/>
    <w:rsid w:val="001421C1"/>
    <w:pPr>
      <w:widowControl/>
    </w:pPr>
    <w:rPr>
      <w:rFonts w:ascii="Times New Roman" w:eastAsia="Times New Roman" w:hAnsi="Times New Roman" w:cs="Times New Roman"/>
      <w:color w:val="auto"/>
      <w:szCs w:val="20"/>
      <w:lang w:bidi="ar-SA"/>
    </w:rPr>
  </w:style>
  <w:style w:type="character" w:customStyle="1" w:styleId="ZkladntextChar">
    <w:name w:val="Základní text Char"/>
    <w:basedOn w:val="Standardnpsmoodstavce"/>
    <w:link w:val="Zkladntext"/>
    <w:rsid w:val="001421C1"/>
    <w:rPr>
      <w:rFonts w:ascii="Times New Roman" w:eastAsia="Times New Roman" w:hAnsi="Times New Roman" w:cs="Times New Roman"/>
      <w:kern w:val="0"/>
      <w:sz w:val="24"/>
      <w:szCs w:val="20"/>
      <w:lang w:eastAsia="cs-CZ"/>
      <w14:ligatures w14:val="none"/>
    </w:rPr>
  </w:style>
  <w:style w:type="paragraph" w:styleId="Zkladntextodsazen">
    <w:name w:val="Body Text Indent"/>
    <w:basedOn w:val="Normln"/>
    <w:link w:val="ZkladntextodsazenChar"/>
    <w:rsid w:val="001421C1"/>
    <w:pPr>
      <w:spacing w:line="276" w:lineRule="auto"/>
      <w:ind w:left="539"/>
      <w:jc w:val="both"/>
    </w:pPr>
    <w:rPr>
      <w:rFonts w:ascii="Times New Roman" w:eastAsia="Times New Roman" w:hAnsi="Times New Roman" w:cs="Times New Roman"/>
      <w:color w:val="auto"/>
      <w:szCs w:val="20"/>
      <w:lang w:bidi="ar-SA"/>
    </w:rPr>
  </w:style>
  <w:style w:type="character" w:customStyle="1" w:styleId="ZkladntextodsazenChar">
    <w:name w:val="Základní text odsazený Char"/>
    <w:basedOn w:val="Standardnpsmoodstavce"/>
    <w:link w:val="Zkladntextodsazen"/>
    <w:rsid w:val="001421C1"/>
    <w:rPr>
      <w:rFonts w:ascii="Times New Roman" w:eastAsia="Times New Roman" w:hAnsi="Times New Roman" w:cs="Times New Roman"/>
      <w:kern w:val="0"/>
      <w:sz w:val="24"/>
      <w:szCs w:val="20"/>
      <w:lang w:eastAsia="cs-CZ"/>
      <w14:ligatures w14:val="none"/>
    </w:rPr>
  </w:style>
  <w:style w:type="paragraph" w:customStyle="1" w:styleId="Zkladntext31">
    <w:name w:val="Základní text 31"/>
    <w:basedOn w:val="Normln"/>
    <w:rsid w:val="001421C1"/>
    <w:pPr>
      <w:widowControl/>
      <w:suppressAutoHyphens/>
      <w:spacing w:after="120"/>
    </w:pPr>
    <w:rPr>
      <w:rFonts w:ascii="Times New Roman" w:eastAsia="Times New Roman" w:hAnsi="Times New Roman" w:cs="Times New Roman"/>
      <w:color w:val="auto"/>
      <w:sz w:val="16"/>
      <w:szCs w:val="16"/>
      <w:lang w:eastAsia="ar-SA" w:bidi="ar-SA"/>
    </w:rPr>
  </w:style>
  <w:style w:type="table" w:styleId="Mkatabulky">
    <w:name w:val="Table Grid"/>
    <w:basedOn w:val="Normlntabulka"/>
    <w:uiPriority w:val="39"/>
    <w:rsid w:val="001421C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n"/>
    <w:basedOn w:val="Normln"/>
    <w:link w:val="TextpoznpodarouChar"/>
    <w:unhideWhenUsed/>
    <w:rsid w:val="001421C1"/>
    <w:rPr>
      <w:sz w:val="20"/>
      <w:szCs w:val="20"/>
    </w:rPr>
  </w:style>
  <w:style w:type="character" w:customStyle="1" w:styleId="TextpoznpodarouChar">
    <w:name w:val="Text pozn. pod čarou Char"/>
    <w:aliases w:val="fn Char"/>
    <w:basedOn w:val="Standardnpsmoodstavce"/>
    <w:link w:val="Textpoznpodarou"/>
    <w:rsid w:val="001421C1"/>
    <w:rPr>
      <w:rFonts w:ascii="Arial Unicode MS" w:eastAsia="Arial Unicode MS" w:hAnsi="Arial Unicode MS" w:cs="Arial Unicode MS"/>
      <w:color w:val="000000"/>
      <w:kern w:val="0"/>
      <w:sz w:val="20"/>
      <w:szCs w:val="20"/>
      <w:lang w:eastAsia="cs-CZ" w:bidi="cs-CZ"/>
      <w14:ligatures w14:val="none"/>
    </w:rPr>
  </w:style>
  <w:style w:type="character" w:styleId="Znakapoznpodarou">
    <w:name w:val="footnote reference"/>
    <w:basedOn w:val="Standardnpsmoodstavce"/>
    <w:uiPriority w:val="99"/>
    <w:unhideWhenUsed/>
    <w:rsid w:val="001421C1"/>
    <w:rPr>
      <w:vertAlign w:val="superscript"/>
    </w:rPr>
  </w:style>
  <w:style w:type="paragraph" w:styleId="Revize">
    <w:name w:val="Revision"/>
    <w:hidden/>
    <w:uiPriority w:val="99"/>
    <w:semiHidden/>
    <w:rsid w:val="001421C1"/>
    <w:pPr>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character" w:customStyle="1" w:styleId="TextkomenteChar1">
    <w:name w:val="Text komentáře Char1"/>
    <w:basedOn w:val="Standardnpsmoodstavce"/>
    <w:locked/>
    <w:rsid w:val="001421C1"/>
  </w:style>
  <w:style w:type="paragraph" w:styleId="Rozloendokumentu">
    <w:name w:val="Document Map"/>
    <w:basedOn w:val="Normln"/>
    <w:link w:val="RozloendokumentuChar"/>
    <w:uiPriority w:val="99"/>
    <w:semiHidden/>
    <w:unhideWhenUsed/>
    <w:rsid w:val="001421C1"/>
    <w:rPr>
      <w:rFonts w:ascii="Times New Roman" w:hAnsi="Times New Roman" w:cs="Times New Roman"/>
    </w:rPr>
  </w:style>
  <w:style w:type="character" w:customStyle="1" w:styleId="RozloendokumentuChar">
    <w:name w:val="Rozložení dokumentu Char"/>
    <w:basedOn w:val="Standardnpsmoodstavce"/>
    <w:link w:val="Rozloendokumentu"/>
    <w:uiPriority w:val="99"/>
    <w:semiHidden/>
    <w:rsid w:val="001421C1"/>
    <w:rPr>
      <w:rFonts w:ascii="Times New Roman" w:eastAsia="Arial Unicode MS" w:hAnsi="Times New Roman" w:cs="Times New Roman"/>
      <w:color w:val="000000"/>
      <w:kern w:val="0"/>
      <w:sz w:val="24"/>
      <w:szCs w:val="24"/>
      <w:lang w:eastAsia="cs-CZ" w:bidi="cs-CZ"/>
      <w14:ligatures w14:val="none"/>
    </w:rPr>
  </w:style>
  <w:style w:type="paragraph" w:customStyle="1" w:styleId="Default">
    <w:name w:val="Default"/>
    <w:rsid w:val="001421C1"/>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paragraph" w:customStyle="1" w:styleId="Export0">
    <w:name w:val="Export 0"/>
    <w:basedOn w:val="Normln"/>
    <w:rsid w:val="001421C1"/>
    <w:rPr>
      <w:rFonts w:ascii="Avinion" w:eastAsia="Times New Roman" w:hAnsi="Avinion" w:cs="Times New Roman"/>
      <w:color w:val="auto"/>
      <w:szCs w:val="20"/>
      <w:lang w:bidi="ar-SA"/>
    </w:rPr>
  </w:style>
  <w:style w:type="character" w:customStyle="1" w:styleId="Nadpis9Char">
    <w:name w:val="Nadpis 9 Char"/>
    <w:basedOn w:val="Standardnpsmoodstavce"/>
    <w:link w:val="Nadpis9"/>
    <w:rsid w:val="00C177FF"/>
    <w:rPr>
      <w:rFonts w:asciiTheme="majorHAnsi" w:eastAsiaTheme="majorEastAsia" w:hAnsiTheme="majorHAnsi" w:cstheme="majorBidi"/>
      <w:i/>
      <w:iCs/>
      <w:color w:val="272727" w:themeColor="text1" w:themeTint="D8"/>
      <w:kern w:val="0"/>
      <w:sz w:val="21"/>
      <w:szCs w:val="21"/>
      <w:lang w:eastAsia="cs-CZ" w:bidi="cs-CZ"/>
      <w14:ligatures w14:val="none"/>
    </w:rPr>
  </w:style>
  <w:style w:type="paragraph" w:customStyle="1" w:styleId="OdstavecSmlouvy">
    <w:name w:val="OdstavecSmlouvy"/>
    <w:basedOn w:val="Normln"/>
    <w:rsid w:val="00E55FB1"/>
    <w:pPr>
      <w:keepLines/>
      <w:widowControl/>
      <w:tabs>
        <w:tab w:val="left" w:pos="426"/>
        <w:tab w:val="left" w:pos="1701"/>
      </w:tabs>
      <w:spacing w:after="120"/>
      <w:jc w:val="both"/>
    </w:pPr>
    <w:rPr>
      <w:rFonts w:ascii="Times New Roman" w:eastAsia="Times New Roman" w:hAnsi="Times New Roman" w:cs="Times New Roman"/>
      <w:color w:val="auto"/>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ce.cz/fidic-publikace.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ce.cz/order-form4-white.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ace.cz/fidic-publikace.php" TargetMode="Externa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867EB-5D13-4188-9FA9-300E996A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11243</Words>
  <Characters>66338</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77427</CharactersWithSpaces>
  <SharedDoc>false</SharedDoc>
  <HLinks>
    <vt:vector size="24" baseType="variant">
      <vt:variant>
        <vt:i4>6094862</vt:i4>
      </vt:variant>
      <vt:variant>
        <vt:i4>9</vt:i4>
      </vt:variant>
      <vt:variant>
        <vt:i4>0</vt:i4>
      </vt:variant>
      <vt:variant>
        <vt:i4>5</vt:i4>
      </vt:variant>
      <vt:variant>
        <vt:lpwstr>http://cace.cz/order-form4-white.php</vt:lpwstr>
      </vt:variant>
      <vt:variant>
        <vt:lpwstr/>
      </vt:variant>
      <vt:variant>
        <vt:i4>6357090</vt:i4>
      </vt:variant>
      <vt:variant>
        <vt:i4>6</vt:i4>
      </vt:variant>
      <vt:variant>
        <vt:i4>0</vt:i4>
      </vt:variant>
      <vt:variant>
        <vt:i4>5</vt:i4>
      </vt:variant>
      <vt:variant>
        <vt:lpwstr>http://www.cace.cz/fidic-publikace.php</vt:lpwstr>
      </vt:variant>
      <vt:variant>
        <vt:lpwstr/>
      </vt:variant>
      <vt:variant>
        <vt:i4>6094862</vt:i4>
      </vt:variant>
      <vt:variant>
        <vt:i4>3</vt:i4>
      </vt:variant>
      <vt:variant>
        <vt:i4>0</vt:i4>
      </vt:variant>
      <vt:variant>
        <vt:i4>5</vt:i4>
      </vt:variant>
      <vt:variant>
        <vt:lpwstr>http://cace.cz/order-form4-white.php</vt:lpwstr>
      </vt:variant>
      <vt:variant>
        <vt:lpwstr/>
      </vt:variant>
      <vt:variant>
        <vt:i4>6357090</vt:i4>
      </vt:variant>
      <vt:variant>
        <vt:i4>0</vt:i4>
      </vt:variant>
      <vt:variant>
        <vt:i4>0</vt:i4>
      </vt:variant>
      <vt:variant>
        <vt:i4>5</vt:i4>
      </vt:variant>
      <vt:variant>
        <vt:lpwstr>http://www.cace.cz/fidic-publikace.php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asistent Brno</dc:creator>
  <cp:keywords/>
  <dc:description/>
  <cp:lastModifiedBy>Tomáš Michálek</cp:lastModifiedBy>
  <cp:revision>5</cp:revision>
  <cp:lastPrinted>2023-07-20T03:19:00Z</cp:lastPrinted>
  <dcterms:created xsi:type="dcterms:W3CDTF">2025-09-23T14:09:00Z</dcterms:created>
  <dcterms:modified xsi:type="dcterms:W3CDTF">2025-11-04T07:58:00Z</dcterms:modified>
</cp:coreProperties>
</file>